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BE6" w:rsidRDefault="00067BE6" w:rsidP="00067BE6">
      <w:pPr>
        <w:rPr>
          <w:ins w:id="0" w:author="Author"/>
          <w:rFonts w:ascii="Times New Roman" w:hAnsi="Times New Roman" w:cs="Times New Roman"/>
          <w:b/>
          <w:bCs/>
          <w:sz w:val="20"/>
          <w:szCs w:val="20"/>
        </w:rPr>
      </w:pPr>
      <w:bookmarkStart w:id="1" w:name="_GoBack"/>
      <w:bookmarkEnd w:id="1"/>
      <w:ins w:id="2" w:author="Author">
        <w:r>
          <w:rPr>
            <w:rFonts w:ascii="Times New Roman" w:hAnsi="Times New Roman" w:cs="Times New Roman"/>
            <w:b/>
            <w:bCs/>
            <w:sz w:val="20"/>
            <w:szCs w:val="20"/>
          </w:rPr>
          <w:t>Annex II</w:t>
        </w:r>
        <w:r w:rsidR="005E61F9">
          <w:rPr>
            <w:rFonts w:ascii="Times New Roman" w:hAnsi="Times New Roman" w:cs="Times New Roman"/>
            <w:b/>
            <w:bCs/>
            <w:sz w:val="20"/>
            <w:szCs w:val="20"/>
          </w:rPr>
          <w:t>I</w:t>
        </w:r>
      </w:ins>
    </w:p>
    <w:p w:rsidR="00951681" w:rsidRPr="00827FAD" w:rsidRDefault="00951681">
      <w:pPr>
        <w:rPr>
          <w:rFonts w:ascii="Times New Roman" w:hAnsi="Times New Roman" w:cs="Times New Roman"/>
          <w:b/>
          <w:bCs/>
          <w:sz w:val="20"/>
          <w:szCs w:val="20"/>
        </w:rPr>
      </w:pPr>
      <w:r w:rsidRPr="00827FAD">
        <w:rPr>
          <w:rFonts w:ascii="Times New Roman" w:hAnsi="Times New Roman" w:cs="Times New Roman"/>
          <w:b/>
          <w:bCs/>
          <w:sz w:val="20"/>
          <w:szCs w:val="20"/>
        </w:rPr>
        <w:t xml:space="preserve">S.09.01 - </w:t>
      </w:r>
      <w:r w:rsidR="00762C0F" w:rsidRPr="00827FAD">
        <w:rPr>
          <w:rFonts w:ascii="Times New Roman" w:hAnsi="Times New Roman" w:cs="Times New Roman"/>
          <w:b/>
          <w:bCs/>
          <w:sz w:val="20"/>
          <w:szCs w:val="20"/>
        </w:rPr>
        <w:t>Information on gains</w:t>
      </w:r>
      <w:r w:rsidR="00E85351" w:rsidRPr="00827FAD">
        <w:rPr>
          <w:rFonts w:ascii="Times New Roman" w:hAnsi="Times New Roman" w:cs="Times New Roman"/>
          <w:b/>
          <w:bCs/>
          <w:sz w:val="20"/>
          <w:szCs w:val="20"/>
        </w:rPr>
        <w:t xml:space="preserve"> / income </w:t>
      </w:r>
      <w:r w:rsidR="00762C0F" w:rsidRPr="00827FAD">
        <w:rPr>
          <w:rFonts w:ascii="Times New Roman" w:hAnsi="Times New Roman" w:cs="Times New Roman"/>
          <w:b/>
          <w:bCs/>
          <w:sz w:val="20"/>
          <w:szCs w:val="20"/>
        </w:rPr>
        <w:t>and losses in the period</w:t>
      </w:r>
      <w:r w:rsidR="007451D5">
        <w:rPr>
          <w:rFonts w:ascii="Times New Roman" w:hAnsi="Times New Roman" w:cs="Times New Roman"/>
          <w:b/>
          <w:bCs/>
          <w:sz w:val="20"/>
          <w:szCs w:val="20"/>
        </w:rPr>
        <w:t xml:space="preserve"> (Old </w:t>
      </w:r>
      <w:ins w:id="3" w:author="Author">
        <w:r w:rsidR="00DC68DF">
          <w:rPr>
            <w:rFonts w:ascii="Times New Roman" w:hAnsi="Times New Roman" w:cs="Times New Roman"/>
            <w:b/>
            <w:bCs/>
            <w:sz w:val="20"/>
            <w:szCs w:val="20"/>
          </w:rPr>
          <w:t>Assets-D3</w:t>
        </w:r>
      </w:ins>
      <w:del w:id="4" w:author="Author">
        <w:r w:rsidR="007451D5" w:rsidRPr="003D01F5" w:rsidDel="00DC68DF">
          <w:rPr>
            <w:rFonts w:ascii="Times New Roman" w:hAnsi="Times New Roman" w:cs="Times New Roman"/>
            <w:b/>
            <w:bCs/>
            <w:sz w:val="20"/>
            <w:szCs w:val="20"/>
          </w:rPr>
          <w:delText>Profit and Loss</w:delText>
        </w:r>
      </w:del>
      <w:r w:rsidR="007451D5">
        <w:rPr>
          <w:rFonts w:ascii="Times New Roman" w:hAnsi="Times New Roman" w:cs="Times New Roman"/>
          <w:b/>
          <w:bCs/>
          <w:sz w:val="20"/>
          <w:szCs w:val="20"/>
        </w:rPr>
        <w:t>)</w:t>
      </w:r>
    </w:p>
    <w:p w:rsidR="008F2D0D" w:rsidRPr="00827FAD" w:rsidRDefault="008F2D0D" w:rsidP="008F2D0D">
      <w:pPr>
        <w:rPr>
          <w:rFonts w:ascii="Times New Roman" w:hAnsi="Times New Roman" w:cs="Times New Roman"/>
          <w:b/>
          <w:bCs/>
          <w:sz w:val="20"/>
          <w:szCs w:val="20"/>
        </w:rPr>
      </w:pPr>
      <w:r w:rsidRPr="00827FAD">
        <w:rPr>
          <w:rFonts w:ascii="Times New Roman" w:hAnsi="Times New Roman" w:cs="Times New Roman"/>
          <w:b/>
          <w:bCs/>
          <w:sz w:val="20"/>
          <w:szCs w:val="20"/>
        </w:rPr>
        <w:t>General comments:</w:t>
      </w:r>
    </w:p>
    <w:p w:rsidR="008F2D0D" w:rsidRDefault="008F2D0D">
      <w:pPr>
        <w:jc w:val="both"/>
        <w:rPr>
          <w:rFonts w:ascii="Times New Roman" w:hAnsi="Times New Roman" w:cs="Times New Roman"/>
          <w:sz w:val="20"/>
          <w:szCs w:val="20"/>
        </w:rPr>
      </w:pPr>
      <w:r w:rsidRPr="00827FA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68337B" w:rsidRDefault="0068337B">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annual submission of information for </w:t>
      </w:r>
      <w:r w:rsidR="00E10A46">
        <w:rPr>
          <w:rFonts w:ascii="Times New Roman" w:hAnsi="Times New Roman" w:cs="Times New Roman"/>
          <w:sz w:val="20"/>
          <w:szCs w:val="20"/>
          <w:lang w:val="en-US"/>
        </w:rPr>
        <w:t>groups</w:t>
      </w:r>
      <w:r>
        <w:rPr>
          <w:rFonts w:ascii="Times New Roman" w:hAnsi="Times New Roman" w:cs="Times New Roman"/>
          <w:sz w:val="20"/>
          <w:szCs w:val="20"/>
          <w:lang w:val="en-US"/>
        </w:rPr>
        <w:t>.</w:t>
      </w:r>
    </w:p>
    <w:p w:rsidR="002B14F7" w:rsidRDefault="005652FC" w:rsidP="009F205F">
      <w:pPr>
        <w:jc w:val="both"/>
        <w:rPr>
          <w:rFonts w:ascii="Times New Roman" w:hAnsi="Times New Roman" w:cs="Times New Roman"/>
          <w:bCs/>
          <w:sz w:val="20"/>
          <w:szCs w:val="20"/>
        </w:rPr>
      </w:pPr>
      <w:r w:rsidRPr="00827FAD">
        <w:rPr>
          <w:rFonts w:ascii="Times New Roman" w:hAnsi="Times New Roman" w:cs="Times New Roman"/>
          <w:bCs/>
          <w:sz w:val="20"/>
          <w:szCs w:val="20"/>
        </w:rPr>
        <w:t xml:space="preserve">This template contains information on gains </w:t>
      </w:r>
      <w:r w:rsidR="008F2D0D" w:rsidRPr="00827FAD">
        <w:rPr>
          <w:rFonts w:ascii="Times New Roman" w:hAnsi="Times New Roman" w:cs="Times New Roman"/>
          <w:bCs/>
          <w:sz w:val="20"/>
          <w:szCs w:val="20"/>
        </w:rPr>
        <w:t xml:space="preserve">/ income </w:t>
      </w:r>
      <w:r w:rsidRPr="00827FAD">
        <w:rPr>
          <w:rFonts w:ascii="Times New Roman" w:hAnsi="Times New Roman" w:cs="Times New Roman"/>
          <w:bCs/>
          <w:sz w:val="20"/>
          <w:szCs w:val="20"/>
        </w:rPr>
        <w:t>and losses by asset category</w:t>
      </w:r>
      <w:r w:rsidR="00DA67E2">
        <w:rPr>
          <w:rFonts w:ascii="Times New Roman" w:hAnsi="Times New Roman" w:cs="Times New Roman"/>
          <w:bCs/>
          <w:sz w:val="20"/>
          <w:szCs w:val="20"/>
        </w:rPr>
        <w:t xml:space="preserve"> (including derivatives)</w:t>
      </w:r>
      <w:r w:rsidRPr="00827FAD">
        <w:rPr>
          <w:rFonts w:ascii="Times New Roman" w:hAnsi="Times New Roman" w:cs="Times New Roman"/>
          <w:bCs/>
          <w:sz w:val="20"/>
          <w:szCs w:val="20"/>
        </w:rPr>
        <w:t xml:space="preserve">. i.e., no item-by-item </w:t>
      </w:r>
      <w:r w:rsidRPr="009A3BA7">
        <w:rPr>
          <w:rFonts w:ascii="Times New Roman" w:hAnsi="Times New Roman" w:cs="Times New Roman"/>
          <w:bCs/>
          <w:sz w:val="20"/>
          <w:szCs w:val="20"/>
        </w:rPr>
        <w:t xml:space="preserve">reporting is required. </w:t>
      </w:r>
      <w:r w:rsidR="00C25C8F" w:rsidRPr="009A3BA7">
        <w:rPr>
          <w:rFonts w:ascii="Times New Roman" w:hAnsi="Times New Roman" w:cs="Times New Roman"/>
          <w:bCs/>
          <w:sz w:val="20"/>
          <w:szCs w:val="20"/>
        </w:rPr>
        <w:t xml:space="preserve">The asset categories considered in this template are the ones defined in Annex </w:t>
      </w:r>
      <w:r w:rsidR="009A3BA7" w:rsidRPr="009F205F">
        <w:rPr>
          <w:rFonts w:ascii="Times New Roman" w:hAnsi="Times New Roman" w:cs="Times New Roman"/>
          <w:bCs/>
          <w:sz w:val="20"/>
          <w:szCs w:val="20"/>
        </w:rPr>
        <w:t>I</w:t>
      </w:r>
      <w:del w:id="5" w:author="Author">
        <w:r w:rsidR="009A3BA7" w:rsidRPr="009F205F" w:rsidDel="005E61F9">
          <w:rPr>
            <w:rFonts w:ascii="Times New Roman" w:hAnsi="Times New Roman" w:cs="Times New Roman"/>
            <w:bCs/>
            <w:sz w:val="20"/>
            <w:szCs w:val="20"/>
          </w:rPr>
          <w:delText>II</w:delText>
        </w:r>
      </w:del>
      <w:ins w:id="6" w:author="Author">
        <w:r w:rsidR="005E61F9">
          <w:rPr>
            <w:rFonts w:ascii="Times New Roman" w:hAnsi="Times New Roman" w:cs="Times New Roman"/>
            <w:bCs/>
            <w:sz w:val="20"/>
            <w:szCs w:val="20"/>
          </w:rPr>
          <w:t>V</w:t>
        </w:r>
      </w:ins>
      <w:r w:rsidR="002B14F7" w:rsidRPr="009A3BA7">
        <w:rPr>
          <w:rFonts w:ascii="Times New Roman" w:hAnsi="Times New Roman" w:cs="Times New Roman"/>
          <w:bCs/>
          <w:sz w:val="20"/>
          <w:szCs w:val="20"/>
        </w:rPr>
        <w:t xml:space="preserve"> </w:t>
      </w:r>
      <w:r w:rsidR="00C25C8F" w:rsidRPr="009A3BA7">
        <w:rPr>
          <w:rFonts w:ascii="Times New Roman" w:hAnsi="Times New Roman" w:cs="Times New Roman"/>
          <w:bCs/>
          <w:sz w:val="20"/>
          <w:szCs w:val="20"/>
        </w:rPr>
        <w:t xml:space="preserve">– </w:t>
      </w:r>
      <w:r w:rsidR="009A3BA7" w:rsidRPr="009F205F">
        <w:rPr>
          <w:rFonts w:ascii="Times New Roman" w:hAnsi="Times New Roman" w:cs="Times New Roman"/>
          <w:bCs/>
          <w:sz w:val="20"/>
          <w:szCs w:val="20"/>
        </w:rPr>
        <w:t>Assets</w:t>
      </w:r>
      <w:r w:rsidR="00C25C8F" w:rsidRPr="009A3BA7">
        <w:rPr>
          <w:rFonts w:ascii="Times New Roman" w:hAnsi="Times New Roman" w:cs="Times New Roman"/>
          <w:bCs/>
          <w:sz w:val="20"/>
          <w:szCs w:val="20"/>
        </w:rPr>
        <w:t xml:space="preserve"> Categories.</w:t>
      </w:r>
    </w:p>
    <w:p w:rsidR="000A7473" w:rsidRPr="00116E25" w:rsidRDefault="000A7473" w:rsidP="002D2381">
      <w:pPr>
        <w:snapToGrid w:val="0"/>
        <w:spacing w:after="0"/>
        <w:jc w:val="both"/>
        <w:rPr>
          <w:rFonts w:ascii="Times New Roman" w:hAnsi="Times New Roman" w:cs="Times New Roman"/>
          <w:sz w:val="20"/>
          <w:szCs w:val="20"/>
          <w:lang w:val="en-US"/>
        </w:rPr>
      </w:pPr>
      <w:r w:rsidRPr="00116E25">
        <w:rPr>
          <w:rFonts w:ascii="Times New Roman" w:hAnsi="Times New Roman" w:cs="Times New Roman"/>
          <w:sz w:val="20"/>
          <w:szCs w:val="20"/>
          <w:lang w:val="en-US"/>
        </w:rPr>
        <w:t>At group level, the template is applicable for method 1 (Accounting consolidation-based method), method 2 (Deduction and aggregation method) and a combination of methods 1 and 2.</w:t>
      </w:r>
    </w:p>
    <w:p w:rsidR="000A7473" w:rsidRPr="00116E25" w:rsidRDefault="000A7473" w:rsidP="002D2381">
      <w:pPr>
        <w:snapToGrid w:val="0"/>
        <w:spacing w:after="0"/>
        <w:jc w:val="both"/>
        <w:rPr>
          <w:rFonts w:ascii="Times New Roman" w:hAnsi="Times New Roman" w:cs="Times New Roman"/>
          <w:sz w:val="20"/>
          <w:szCs w:val="20"/>
        </w:rPr>
      </w:pPr>
    </w:p>
    <w:p w:rsidR="000A7473" w:rsidRPr="00485D09" w:rsidRDefault="000A7473" w:rsidP="002D2381">
      <w:pPr>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Where method 1 is used exclusively, the reporting shall reflect the consolidated position of the portfolios (i.e. net of IGT) within the group. The report shall be made as follows:</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Item ‘Legal name of the undertaking</w:t>
      </w:r>
      <w:ins w:id="7" w:author="Author">
        <w:r w:rsidR="005E61F9">
          <w:rPr>
            <w:rFonts w:ascii="Times New Roman" w:hAnsi="Times New Roman" w:cs="Times New Roman"/>
            <w:sz w:val="20"/>
            <w:szCs w:val="20"/>
            <w:lang w:val="en-US"/>
          </w:rPr>
          <w:t xml:space="preserve"> – C0010’</w:t>
        </w:r>
        <w:r w:rsidR="005E61F9" w:rsidRPr="0009033F">
          <w:rPr>
            <w:rFonts w:ascii="Times New Roman" w:hAnsi="Times New Roman" w:cs="Times New Roman"/>
            <w:sz w:val="20"/>
            <w:szCs w:val="20"/>
            <w:lang w:val="en-US"/>
          </w:rPr>
          <w:t xml:space="preserve"> </w:t>
        </w:r>
        <w:r w:rsidR="005E61F9">
          <w:rPr>
            <w:rFonts w:ascii="Times New Roman" w:hAnsi="Times New Roman" w:cs="Times New Roman"/>
            <w:sz w:val="20"/>
            <w:szCs w:val="20"/>
            <w:lang w:val="en-US"/>
          </w:rPr>
          <w:t>and ‘</w:t>
        </w:r>
        <w:r w:rsidR="005E61F9" w:rsidRPr="00481B8F">
          <w:rPr>
            <w:rFonts w:ascii="Times New Roman" w:hAnsi="Times New Roman" w:cs="Times New Roman"/>
            <w:sz w:val="20"/>
            <w:szCs w:val="20"/>
          </w:rPr>
          <w:t>Identification code of the undertaking</w:t>
        </w:r>
        <w:r w:rsidR="005E61F9" w:rsidRPr="0009033F">
          <w:rPr>
            <w:rFonts w:ascii="Times New Roman" w:hAnsi="Times New Roman" w:cs="Times New Roman"/>
            <w:sz w:val="20"/>
            <w:szCs w:val="20"/>
            <w:lang w:val="en-US"/>
          </w:rPr>
          <w:t xml:space="preserve"> </w:t>
        </w:r>
        <w:r w:rsidR="005E61F9">
          <w:rPr>
            <w:rFonts w:ascii="Times New Roman" w:hAnsi="Times New Roman" w:cs="Times New Roman"/>
            <w:sz w:val="20"/>
            <w:szCs w:val="20"/>
            <w:lang w:val="en-US"/>
          </w:rPr>
          <w:t>– C0020</w:t>
        </w:r>
      </w:ins>
      <w:r w:rsidRPr="00485D09">
        <w:rPr>
          <w:rFonts w:ascii="Times New Roman" w:hAnsi="Times New Roman" w:cs="Times New Roman"/>
          <w:sz w:val="20"/>
          <w:szCs w:val="20"/>
          <w:lang w:val="en-US"/>
        </w:rPr>
        <w:t>’ shall not be reported;</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Gains/ income and losses of portfolios held by participating insurance and reinsurance undertakings or insurance holding companies or mixed-financial holding companies shall be reported portfolio by portfolio, each by asset category;</w:t>
      </w:r>
    </w:p>
    <w:p w:rsidR="000A7473" w:rsidRPr="00485D09" w:rsidRDefault="00485D09"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income and losses of </w:t>
      </w:r>
      <w:r w:rsidRPr="00485D09">
        <w:rPr>
          <w:rFonts w:ascii="Times New Roman" w:hAnsi="Times New Roman" w:cs="Times New Roman"/>
          <w:sz w:val="20"/>
          <w:szCs w:val="20"/>
          <w:lang w:val="en-US"/>
        </w:rPr>
        <w:t>portfolios</w:t>
      </w:r>
      <w:r w:rsidR="000A7473" w:rsidRPr="00485D09">
        <w:rPr>
          <w:rFonts w:ascii="Times New Roman" w:hAnsi="Times New Roman" w:cs="Times New Roman"/>
          <w:sz w:val="20"/>
          <w:szCs w:val="20"/>
          <w:lang w:val="en-US"/>
        </w:rPr>
        <w:t xml:space="preserve"> held undertakings consolidated in accordance with Article 335 a-b-c of </w:t>
      </w:r>
      <w:ins w:id="8" w:author="Author">
        <w:r w:rsidR="005E61F9">
          <w:rPr>
            <w:rFonts w:ascii="Times New Roman" w:hAnsi="Times New Roman" w:cs="Times New Roman"/>
            <w:sz w:val="20"/>
            <w:szCs w:val="20"/>
            <w:lang w:val="en-US"/>
          </w:rPr>
          <w:t>Delegated Regulation 2015/35</w:t>
        </w:r>
      </w:ins>
      <w:del w:id="9" w:author="Author">
        <w:r w:rsidR="000A7473" w:rsidRPr="00485D09" w:rsidDel="005E61F9">
          <w:rPr>
            <w:rFonts w:ascii="Times New Roman" w:hAnsi="Times New Roman" w:cs="Times New Roman"/>
            <w:sz w:val="20"/>
            <w:szCs w:val="20"/>
            <w:lang w:val="en-US"/>
          </w:rPr>
          <w:delText>DA</w:delText>
        </w:r>
      </w:del>
      <w:r w:rsidR="000A7473" w:rsidRPr="00485D09">
        <w:rPr>
          <w:rFonts w:ascii="Times New Roman" w:hAnsi="Times New Roman" w:cs="Times New Roman"/>
          <w:sz w:val="20"/>
          <w:szCs w:val="20"/>
          <w:lang w:val="en-US"/>
        </w:rPr>
        <w:t xml:space="preserve"> shall be reported portfolio by portfolio, each by asset category; </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Gain</w:t>
      </w:r>
      <w:r w:rsidR="00485D09" w:rsidRPr="00485D09">
        <w:rPr>
          <w:rFonts w:ascii="Times New Roman" w:hAnsi="Times New Roman" w:cs="Times New Roman"/>
          <w:bCs/>
          <w:sz w:val="20"/>
          <w:szCs w:val="20"/>
        </w:rPr>
        <w:t xml:space="preserve">s / income and losses of </w:t>
      </w:r>
      <w:r w:rsidR="00485D09" w:rsidRPr="00485D09">
        <w:rPr>
          <w:rFonts w:ascii="Times New Roman" w:hAnsi="Times New Roman" w:cs="Times New Roman"/>
          <w:sz w:val="20"/>
          <w:szCs w:val="20"/>
          <w:lang w:val="en-US"/>
        </w:rPr>
        <w:t>portfolios</w:t>
      </w:r>
      <w:r w:rsidRPr="00485D09">
        <w:rPr>
          <w:rFonts w:ascii="Times New Roman" w:hAnsi="Times New Roman" w:cs="Times New Roman"/>
          <w:sz w:val="20"/>
          <w:szCs w:val="20"/>
          <w:lang w:val="en-US"/>
        </w:rPr>
        <w:t xml:space="preserve"> held by other related undertakings shall not be included;</w:t>
      </w:r>
    </w:p>
    <w:p w:rsidR="000A7473" w:rsidRPr="00485D09" w:rsidRDefault="000A7473" w:rsidP="009F205F">
      <w:pPr>
        <w:snapToGrid w:val="0"/>
        <w:spacing w:after="0"/>
        <w:rPr>
          <w:rFonts w:ascii="Times New Roman" w:hAnsi="Times New Roman" w:cs="Times New Roman"/>
          <w:sz w:val="20"/>
          <w:szCs w:val="20"/>
          <w:lang w:val="en-US"/>
        </w:rPr>
      </w:pPr>
    </w:p>
    <w:p w:rsidR="000A7473" w:rsidRPr="00485D09" w:rsidRDefault="000A7473" w:rsidP="002D2381">
      <w:pPr>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Where method 2 is used exclusively, the report shall include the detailed list of the portfolios held by participating insurance and reinsurance undertakings or insurance holding companies or mixed-financial holding companies and its subsidiaries and their profitability by asset category. The report shall be made as follows:</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Item ‘Legal name of the undertaking</w:t>
      </w:r>
      <w:ins w:id="10" w:author="Author">
        <w:r w:rsidR="005E61F9">
          <w:rPr>
            <w:rFonts w:ascii="Times New Roman" w:hAnsi="Times New Roman" w:cs="Times New Roman"/>
            <w:sz w:val="20"/>
            <w:szCs w:val="20"/>
            <w:lang w:val="en-US"/>
          </w:rPr>
          <w:t xml:space="preserve"> – C0010’</w:t>
        </w:r>
        <w:r w:rsidR="005E61F9" w:rsidRPr="0009033F">
          <w:rPr>
            <w:rFonts w:ascii="Times New Roman" w:hAnsi="Times New Roman" w:cs="Times New Roman"/>
            <w:sz w:val="20"/>
            <w:szCs w:val="20"/>
            <w:lang w:val="en-US"/>
          </w:rPr>
          <w:t xml:space="preserve"> </w:t>
        </w:r>
        <w:r w:rsidR="005E61F9">
          <w:rPr>
            <w:rFonts w:ascii="Times New Roman" w:hAnsi="Times New Roman" w:cs="Times New Roman"/>
            <w:sz w:val="20"/>
            <w:szCs w:val="20"/>
            <w:lang w:val="en-US"/>
          </w:rPr>
          <w:t>and ‘</w:t>
        </w:r>
        <w:r w:rsidR="005E61F9" w:rsidRPr="00481B8F">
          <w:rPr>
            <w:rFonts w:ascii="Times New Roman" w:hAnsi="Times New Roman" w:cs="Times New Roman"/>
            <w:sz w:val="20"/>
            <w:szCs w:val="20"/>
          </w:rPr>
          <w:t>Identification code of the undertaking</w:t>
        </w:r>
        <w:r w:rsidR="005E61F9" w:rsidRPr="0009033F">
          <w:rPr>
            <w:rFonts w:ascii="Times New Roman" w:hAnsi="Times New Roman" w:cs="Times New Roman"/>
            <w:sz w:val="20"/>
            <w:szCs w:val="20"/>
            <w:lang w:val="en-US"/>
          </w:rPr>
          <w:t xml:space="preserve"> </w:t>
        </w:r>
        <w:r w:rsidR="005E61F9">
          <w:rPr>
            <w:rFonts w:ascii="Times New Roman" w:hAnsi="Times New Roman" w:cs="Times New Roman"/>
            <w:sz w:val="20"/>
            <w:szCs w:val="20"/>
            <w:lang w:val="en-US"/>
          </w:rPr>
          <w:t>– C0020</w:t>
        </w:r>
      </w:ins>
      <w:r w:rsidRPr="00485D09">
        <w:rPr>
          <w:rFonts w:ascii="Times New Roman" w:hAnsi="Times New Roman" w:cs="Times New Roman"/>
          <w:sz w:val="20"/>
          <w:szCs w:val="20"/>
          <w:lang w:val="en-US"/>
        </w:rPr>
        <w:t xml:space="preserve">’ shall be reported; </w:t>
      </w:r>
    </w:p>
    <w:p w:rsidR="000A7473" w:rsidRPr="00485D09" w:rsidRDefault="00485D09"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income and losses of </w:t>
      </w:r>
      <w:r w:rsidRPr="00485D09">
        <w:rPr>
          <w:rFonts w:ascii="Times New Roman" w:hAnsi="Times New Roman" w:cs="Times New Roman"/>
          <w:sz w:val="20"/>
          <w:szCs w:val="20"/>
          <w:lang w:val="en-US"/>
        </w:rPr>
        <w:t>portfolios</w:t>
      </w:r>
      <w:r w:rsidR="000A7473" w:rsidRPr="00485D09">
        <w:rPr>
          <w:rFonts w:ascii="Times New Roman" w:hAnsi="Times New Roman" w:cs="Times New Roman"/>
          <w:sz w:val="20"/>
          <w:szCs w:val="20"/>
          <w:lang w:val="en-US"/>
        </w:rPr>
        <w:t xml:space="preserve"> held by participating insurance and reinsurance undertakings or insurance holding companies or mixed-financial holding companies  shall be reported portfolio by portfolio, each by asset category;</w:t>
      </w:r>
    </w:p>
    <w:p w:rsidR="000A7473" w:rsidRPr="00485D09" w:rsidRDefault="00485D09"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income and losses of </w:t>
      </w:r>
      <w:r w:rsidRPr="00485D09">
        <w:rPr>
          <w:rFonts w:ascii="Times New Roman" w:hAnsi="Times New Roman" w:cs="Times New Roman"/>
          <w:sz w:val="20"/>
          <w:szCs w:val="20"/>
          <w:lang w:val="en-US"/>
        </w:rPr>
        <w:t>portfolios</w:t>
      </w:r>
      <w:r w:rsidR="000A7473" w:rsidRPr="00485D09">
        <w:rPr>
          <w:rFonts w:ascii="Times New Roman" w:hAnsi="Times New Roman" w:cs="Times New Roman"/>
          <w:sz w:val="20"/>
          <w:szCs w:val="20"/>
          <w:lang w:val="en-US"/>
        </w:rPr>
        <w:t xml:space="preserve"> held by subsidiaries (EEA, equivalent non -EEA, non-equivalent non-EEA) shall be reported portfolio by portfolio, each by asset category;</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income and losses of </w:t>
      </w:r>
      <w:r w:rsidRPr="00485D09">
        <w:rPr>
          <w:rFonts w:ascii="Times New Roman" w:hAnsi="Times New Roman" w:cs="Times New Roman"/>
          <w:sz w:val="20"/>
          <w:szCs w:val="20"/>
          <w:lang w:val="en-US"/>
        </w:rPr>
        <w:t>portfolios held by other related undertakings shall not be included;</w:t>
      </w:r>
    </w:p>
    <w:p w:rsidR="000A7473" w:rsidRPr="00116E25" w:rsidRDefault="000A7473" w:rsidP="002D2381">
      <w:pPr>
        <w:snapToGrid w:val="0"/>
        <w:spacing w:after="0"/>
        <w:jc w:val="both"/>
        <w:rPr>
          <w:rFonts w:ascii="Times New Roman" w:hAnsi="Times New Roman" w:cs="Times New Roman"/>
          <w:sz w:val="20"/>
          <w:szCs w:val="20"/>
          <w:lang w:val="en-US"/>
        </w:rPr>
      </w:pPr>
    </w:p>
    <w:p w:rsidR="000A7473" w:rsidRPr="00485D09" w:rsidRDefault="000A7473" w:rsidP="002D2381">
      <w:pPr>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 xml:space="preserve">Where a combination of methods 1 and 2 is used, one part of the report reflects the consolidated position of the portfolios (i.e. net of IGT) within the group which must be reported and the other part of the report shall include the detailed list of the portfolios held by subsidiaries and their profitability by asset category. </w:t>
      </w:r>
    </w:p>
    <w:p w:rsidR="000A7473" w:rsidRPr="00485D09" w:rsidRDefault="000A7473" w:rsidP="002D2381">
      <w:pPr>
        <w:snapToGrid w:val="0"/>
        <w:spacing w:after="0"/>
        <w:jc w:val="both"/>
        <w:rPr>
          <w:rFonts w:ascii="Times New Roman" w:hAnsi="Times New Roman" w:cs="Times New Roman"/>
          <w:sz w:val="20"/>
          <w:szCs w:val="20"/>
          <w:lang w:val="en-US"/>
        </w:rPr>
      </w:pPr>
    </w:p>
    <w:p w:rsidR="000A7473" w:rsidRPr="00485D09" w:rsidRDefault="000A7473" w:rsidP="002D2381">
      <w:pPr>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The first part of the report shall be made as follows:</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Item ‘Legal name of the undertaking</w:t>
      </w:r>
      <w:ins w:id="11" w:author="Author">
        <w:r w:rsidR="005E61F9">
          <w:rPr>
            <w:rFonts w:ascii="Times New Roman" w:hAnsi="Times New Roman" w:cs="Times New Roman"/>
            <w:sz w:val="20"/>
            <w:szCs w:val="20"/>
            <w:lang w:val="en-US"/>
          </w:rPr>
          <w:t xml:space="preserve"> – C0010’</w:t>
        </w:r>
        <w:r w:rsidR="005E61F9" w:rsidRPr="0009033F">
          <w:rPr>
            <w:rFonts w:ascii="Times New Roman" w:hAnsi="Times New Roman" w:cs="Times New Roman"/>
            <w:sz w:val="20"/>
            <w:szCs w:val="20"/>
            <w:lang w:val="en-US"/>
          </w:rPr>
          <w:t xml:space="preserve"> </w:t>
        </w:r>
        <w:r w:rsidR="005E61F9">
          <w:rPr>
            <w:rFonts w:ascii="Times New Roman" w:hAnsi="Times New Roman" w:cs="Times New Roman"/>
            <w:sz w:val="20"/>
            <w:szCs w:val="20"/>
            <w:lang w:val="en-US"/>
          </w:rPr>
          <w:t>and ‘</w:t>
        </w:r>
        <w:r w:rsidR="005E61F9" w:rsidRPr="00481B8F">
          <w:rPr>
            <w:rFonts w:ascii="Times New Roman" w:hAnsi="Times New Roman" w:cs="Times New Roman"/>
            <w:sz w:val="20"/>
            <w:szCs w:val="20"/>
          </w:rPr>
          <w:t>Identification code of the undertaking</w:t>
        </w:r>
        <w:r w:rsidR="005E61F9" w:rsidRPr="0009033F">
          <w:rPr>
            <w:rFonts w:ascii="Times New Roman" w:hAnsi="Times New Roman" w:cs="Times New Roman"/>
            <w:sz w:val="20"/>
            <w:szCs w:val="20"/>
            <w:lang w:val="en-US"/>
          </w:rPr>
          <w:t xml:space="preserve"> </w:t>
        </w:r>
        <w:r w:rsidR="005E61F9">
          <w:rPr>
            <w:rFonts w:ascii="Times New Roman" w:hAnsi="Times New Roman" w:cs="Times New Roman"/>
            <w:sz w:val="20"/>
            <w:szCs w:val="20"/>
            <w:lang w:val="en-US"/>
          </w:rPr>
          <w:t>– C0020</w:t>
        </w:r>
      </w:ins>
      <w:r w:rsidRPr="00485D09">
        <w:rPr>
          <w:rFonts w:ascii="Times New Roman" w:hAnsi="Times New Roman" w:cs="Times New Roman"/>
          <w:sz w:val="20"/>
          <w:szCs w:val="20"/>
          <w:lang w:val="en-US"/>
        </w:rPr>
        <w:t>’ shall not be reported;</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Gains/ income and losses of portfolios held by participating insurance and reinsurance undertakings or insurance holding companies or mixed-financial holding companies shall be reported portfolio by portfolio, each by asset category;</w:t>
      </w:r>
    </w:p>
    <w:p w:rsidR="000A7473" w:rsidRPr="00485D09" w:rsidRDefault="009F205F"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income and losses of </w:t>
      </w:r>
      <w:r w:rsidRPr="00485D09">
        <w:rPr>
          <w:rFonts w:ascii="Times New Roman" w:hAnsi="Times New Roman" w:cs="Times New Roman"/>
          <w:sz w:val="20"/>
          <w:szCs w:val="20"/>
          <w:lang w:val="en-US"/>
        </w:rPr>
        <w:t>portfolios</w:t>
      </w:r>
      <w:r w:rsidR="000A7473" w:rsidRPr="00485D09">
        <w:rPr>
          <w:rFonts w:ascii="Times New Roman" w:hAnsi="Times New Roman" w:cs="Times New Roman"/>
          <w:sz w:val="20"/>
          <w:szCs w:val="20"/>
          <w:lang w:val="en-US"/>
        </w:rPr>
        <w:t xml:space="preserve"> held undertakings consolidated in accordance with Article 335 a-b-c </w:t>
      </w:r>
      <w:r w:rsidR="00A852F4" w:rsidRPr="00485D09">
        <w:rPr>
          <w:rFonts w:ascii="Times New Roman" w:hAnsi="Times New Roman" w:cs="Times New Roman"/>
          <w:sz w:val="20"/>
          <w:szCs w:val="20"/>
          <w:lang w:val="en-US"/>
        </w:rPr>
        <w:t xml:space="preserve">of </w:t>
      </w:r>
      <w:ins w:id="12" w:author="Author">
        <w:r w:rsidR="005E61F9">
          <w:rPr>
            <w:rFonts w:ascii="Times New Roman" w:hAnsi="Times New Roman" w:cs="Times New Roman"/>
            <w:sz w:val="20"/>
            <w:szCs w:val="20"/>
            <w:lang w:val="en-US"/>
          </w:rPr>
          <w:t xml:space="preserve">Delegated Regulation 2015/35 </w:t>
        </w:r>
      </w:ins>
      <w:del w:id="13" w:author="Author">
        <w:r w:rsidR="00A852F4" w:rsidRPr="00485D09" w:rsidDel="005E61F9">
          <w:rPr>
            <w:rFonts w:ascii="Times New Roman" w:hAnsi="Times New Roman" w:cs="Times New Roman"/>
            <w:sz w:val="20"/>
            <w:szCs w:val="20"/>
            <w:lang w:val="en-US"/>
          </w:rPr>
          <w:delText>Implementing measures</w:delText>
        </w:r>
        <w:r w:rsidR="000A7473" w:rsidRPr="00485D09" w:rsidDel="005E61F9">
          <w:rPr>
            <w:rFonts w:ascii="Times New Roman" w:hAnsi="Times New Roman" w:cs="Times New Roman"/>
            <w:bCs/>
            <w:sz w:val="20"/>
            <w:szCs w:val="20"/>
          </w:rPr>
          <w:delText xml:space="preserve"> </w:delText>
        </w:r>
      </w:del>
      <w:r w:rsidR="000A7473" w:rsidRPr="00485D09">
        <w:rPr>
          <w:rFonts w:ascii="Times New Roman" w:hAnsi="Times New Roman" w:cs="Times New Roman"/>
          <w:sz w:val="20"/>
          <w:szCs w:val="20"/>
          <w:lang w:val="en-US"/>
        </w:rPr>
        <w:t xml:space="preserve">shall be reported portfolio by portfolio, each by asset category; </w:t>
      </w:r>
    </w:p>
    <w:p w:rsidR="000A7473" w:rsidRPr="00485D09" w:rsidRDefault="009F205F"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lastRenderedPageBreak/>
        <w:t xml:space="preserve">Gains / income and losses of </w:t>
      </w:r>
      <w:r w:rsidRPr="00485D09">
        <w:rPr>
          <w:rFonts w:ascii="Times New Roman" w:hAnsi="Times New Roman" w:cs="Times New Roman"/>
          <w:sz w:val="20"/>
          <w:szCs w:val="20"/>
          <w:lang w:val="en-US"/>
        </w:rPr>
        <w:t>portfolios</w:t>
      </w:r>
      <w:r w:rsidR="000A7473" w:rsidRPr="00485D09">
        <w:rPr>
          <w:rFonts w:ascii="Times New Roman" w:hAnsi="Times New Roman" w:cs="Times New Roman"/>
          <w:sz w:val="20"/>
          <w:szCs w:val="20"/>
          <w:lang w:val="en-US"/>
        </w:rPr>
        <w:t xml:space="preserve"> held by other related undertakings shall not be included;</w:t>
      </w:r>
    </w:p>
    <w:p w:rsidR="000A7473" w:rsidRPr="00485D09" w:rsidRDefault="000A7473" w:rsidP="002D2381">
      <w:pPr>
        <w:snapToGrid w:val="0"/>
        <w:spacing w:after="0"/>
        <w:ind w:left="720"/>
        <w:jc w:val="both"/>
        <w:rPr>
          <w:rFonts w:ascii="Times New Roman" w:hAnsi="Times New Roman" w:cs="Times New Roman"/>
          <w:sz w:val="20"/>
          <w:szCs w:val="20"/>
          <w:lang w:val="en-US"/>
        </w:rPr>
      </w:pPr>
    </w:p>
    <w:p w:rsidR="000A7473" w:rsidRPr="00485D09" w:rsidRDefault="000A7473" w:rsidP="002D2381">
      <w:pPr>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 The second part of the report shall be made as follows:</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sz w:val="20"/>
          <w:szCs w:val="20"/>
          <w:lang w:val="en-US"/>
        </w:rPr>
        <w:t>Item ‘Legal name of the undertaking</w:t>
      </w:r>
      <w:ins w:id="14" w:author="Author">
        <w:r w:rsidR="005E61F9">
          <w:rPr>
            <w:rFonts w:ascii="Times New Roman" w:hAnsi="Times New Roman" w:cs="Times New Roman"/>
            <w:sz w:val="20"/>
            <w:szCs w:val="20"/>
            <w:lang w:val="en-US"/>
          </w:rPr>
          <w:t xml:space="preserve"> – C0010’</w:t>
        </w:r>
        <w:r w:rsidR="005E61F9" w:rsidRPr="0009033F">
          <w:rPr>
            <w:rFonts w:ascii="Times New Roman" w:hAnsi="Times New Roman" w:cs="Times New Roman"/>
            <w:sz w:val="20"/>
            <w:szCs w:val="20"/>
            <w:lang w:val="en-US"/>
          </w:rPr>
          <w:t xml:space="preserve"> </w:t>
        </w:r>
        <w:r w:rsidR="005E61F9">
          <w:rPr>
            <w:rFonts w:ascii="Times New Roman" w:hAnsi="Times New Roman" w:cs="Times New Roman"/>
            <w:sz w:val="20"/>
            <w:szCs w:val="20"/>
            <w:lang w:val="en-US"/>
          </w:rPr>
          <w:t>and ‘</w:t>
        </w:r>
        <w:r w:rsidR="005E61F9" w:rsidRPr="00481B8F">
          <w:rPr>
            <w:rFonts w:ascii="Times New Roman" w:hAnsi="Times New Roman" w:cs="Times New Roman"/>
            <w:sz w:val="20"/>
            <w:szCs w:val="20"/>
          </w:rPr>
          <w:t>Identification code of the undertaking</w:t>
        </w:r>
        <w:r w:rsidR="005E61F9" w:rsidRPr="0009033F">
          <w:rPr>
            <w:rFonts w:ascii="Times New Roman" w:hAnsi="Times New Roman" w:cs="Times New Roman"/>
            <w:sz w:val="20"/>
            <w:szCs w:val="20"/>
            <w:lang w:val="en-US"/>
          </w:rPr>
          <w:t xml:space="preserve"> </w:t>
        </w:r>
        <w:r w:rsidR="005E61F9">
          <w:rPr>
            <w:rFonts w:ascii="Times New Roman" w:hAnsi="Times New Roman" w:cs="Times New Roman"/>
            <w:sz w:val="20"/>
            <w:szCs w:val="20"/>
            <w:lang w:val="en-US"/>
          </w:rPr>
          <w:t>– C0020</w:t>
        </w:r>
      </w:ins>
      <w:r w:rsidRPr="00485D09">
        <w:rPr>
          <w:rFonts w:ascii="Times New Roman" w:hAnsi="Times New Roman" w:cs="Times New Roman"/>
          <w:sz w:val="20"/>
          <w:szCs w:val="20"/>
          <w:lang w:val="en-US"/>
        </w:rPr>
        <w:t xml:space="preserve">’ shall be reported; </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w:t>
      </w:r>
      <w:r w:rsidR="009F205F" w:rsidRPr="00485D09">
        <w:rPr>
          <w:rFonts w:ascii="Times New Roman" w:hAnsi="Times New Roman" w:cs="Times New Roman"/>
          <w:bCs/>
          <w:sz w:val="20"/>
          <w:szCs w:val="20"/>
        </w:rPr>
        <w:t xml:space="preserve">income and losses of </w:t>
      </w:r>
      <w:r w:rsidR="009F205F" w:rsidRPr="00485D09">
        <w:rPr>
          <w:rFonts w:ascii="Times New Roman" w:hAnsi="Times New Roman" w:cs="Times New Roman"/>
          <w:sz w:val="20"/>
          <w:szCs w:val="20"/>
          <w:lang w:val="en-US"/>
        </w:rPr>
        <w:t>portfolios</w:t>
      </w:r>
      <w:r w:rsidRPr="00485D09">
        <w:rPr>
          <w:rFonts w:ascii="Times New Roman" w:hAnsi="Times New Roman" w:cs="Times New Roman"/>
          <w:sz w:val="20"/>
          <w:szCs w:val="20"/>
          <w:lang w:val="en-US"/>
        </w:rPr>
        <w:t xml:space="preserve"> held by participating insurance and reinsurance undertakings or insurance holding companies or mixed-financial holding companies  shall be reported portfolio by portfolio, each by asset category;</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Gains / income and losses of</w:t>
      </w:r>
      <w:r w:rsidR="009F205F" w:rsidRPr="00485D09">
        <w:rPr>
          <w:rFonts w:ascii="Times New Roman" w:hAnsi="Times New Roman" w:cs="Times New Roman"/>
          <w:bCs/>
          <w:sz w:val="20"/>
          <w:szCs w:val="20"/>
        </w:rPr>
        <w:t xml:space="preserve"> </w:t>
      </w:r>
      <w:r w:rsidR="009F205F" w:rsidRPr="00485D09">
        <w:rPr>
          <w:rFonts w:ascii="Times New Roman" w:hAnsi="Times New Roman" w:cs="Times New Roman"/>
          <w:sz w:val="20"/>
          <w:szCs w:val="20"/>
          <w:lang w:val="en-US"/>
        </w:rPr>
        <w:t>portfolios</w:t>
      </w:r>
      <w:r w:rsidRPr="00485D09">
        <w:rPr>
          <w:rFonts w:ascii="Times New Roman" w:hAnsi="Times New Roman" w:cs="Times New Roman"/>
          <w:sz w:val="20"/>
          <w:szCs w:val="20"/>
          <w:lang w:val="en-US"/>
        </w:rPr>
        <w:t xml:space="preserve"> held by subsidiaries (EEA, equivalent non -EEA, non-equivalent non-EEA) shall be reported portfolio by portfolio, each by asset category;</w:t>
      </w:r>
    </w:p>
    <w:p w:rsidR="000A7473" w:rsidRPr="00485D09" w:rsidRDefault="000A7473" w:rsidP="002D2381">
      <w:pPr>
        <w:numPr>
          <w:ilvl w:val="0"/>
          <w:numId w:val="1"/>
        </w:numPr>
        <w:suppressAutoHyphens/>
        <w:snapToGrid w:val="0"/>
        <w:spacing w:after="0"/>
        <w:jc w:val="both"/>
        <w:rPr>
          <w:rFonts w:ascii="Times New Roman" w:hAnsi="Times New Roman" w:cs="Times New Roman"/>
          <w:sz w:val="20"/>
          <w:szCs w:val="20"/>
          <w:lang w:val="en-US"/>
        </w:rPr>
      </w:pPr>
      <w:r w:rsidRPr="00485D09">
        <w:rPr>
          <w:rFonts w:ascii="Times New Roman" w:hAnsi="Times New Roman" w:cs="Times New Roman"/>
          <w:bCs/>
          <w:sz w:val="20"/>
          <w:szCs w:val="20"/>
        </w:rPr>
        <w:t xml:space="preserve">Gains / income and losses of </w:t>
      </w:r>
      <w:r w:rsidRPr="00485D09">
        <w:rPr>
          <w:rFonts w:ascii="Times New Roman" w:hAnsi="Times New Roman" w:cs="Times New Roman"/>
          <w:sz w:val="20"/>
          <w:szCs w:val="20"/>
          <w:lang w:val="en-US"/>
        </w:rPr>
        <w:t>portfolios held by other related undertakings shall not be included.</w:t>
      </w:r>
    </w:p>
    <w:p w:rsidR="005F76A9" w:rsidRDefault="005F76A9" w:rsidP="00280B95">
      <w:pPr>
        <w:suppressAutoHyphens/>
        <w:snapToGrid w:val="0"/>
        <w:spacing w:after="0" w:line="240" w:lineRule="auto"/>
        <w:rPr>
          <w:ins w:id="15" w:author="Author"/>
          <w:rFonts w:ascii="Times New Roman" w:hAnsi="Times New Roman" w:cs="Times New Roman"/>
          <w:sz w:val="20"/>
          <w:szCs w:val="20"/>
        </w:rPr>
        <w:pPrChange w:id="16" w:author="Author">
          <w:pPr>
            <w:suppressAutoHyphens/>
            <w:snapToGrid w:val="0"/>
            <w:spacing w:after="0" w:line="240" w:lineRule="auto"/>
            <w:ind w:left="720"/>
          </w:pPr>
        </w:pPrChange>
      </w:pPr>
    </w:p>
    <w:p w:rsidR="000A7473" w:rsidRDefault="005F76A9" w:rsidP="00280B95">
      <w:pPr>
        <w:suppressAutoHyphens/>
        <w:snapToGrid w:val="0"/>
        <w:spacing w:after="0" w:line="240" w:lineRule="auto"/>
        <w:rPr>
          <w:ins w:id="17" w:author="Author"/>
          <w:rFonts w:ascii="Times New Roman" w:hAnsi="Times New Roman" w:cs="Times New Roman"/>
          <w:sz w:val="20"/>
          <w:szCs w:val="20"/>
        </w:rPr>
        <w:pPrChange w:id="18" w:author="Author">
          <w:pPr>
            <w:suppressAutoHyphens/>
            <w:snapToGrid w:val="0"/>
            <w:spacing w:after="0" w:line="240" w:lineRule="auto"/>
            <w:ind w:left="720"/>
          </w:pPr>
        </w:pPrChange>
      </w:pPr>
      <w:ins w:id="19" w:author="Author">
        <w:r>
          <w:rPr>
            <w:rFonts w:ascii="Times New Roman" w:hAnsi="Times New Roman" w:cs="Times New Roman"/>
            <w:sz w:val="20"/>
            <w:szCs w:val="20"/>
          </w:rPr>
          <w:t>Items shall be reported with positive values unless otherwise stated in the respective instructions</w:t>
        </w:r>
        <w:del w:id="20" w:author="Author">
          <w:r w:rsidR="00DC68DF" w:rsidDel="005E61F9">
            <w:rPr>
              <w:rFonts w:ascii="Times New Roman" w:hAnsi="Times New Roman" w:cs="Times New Roman"/>
              <w:sz w:val="20"/>
              <w:szCs w:val="20"/>
            </w:rPr>
            <w:delText>, and net of taxes</w:delText>
          </w:r>
        </w:del>
        <w:r>
          <w:rPr>
            <w:rFonts w:ascii="Times New Roman" w:hAnsi="Times New Roman" w:cs="Times New Roman"/>
            <w:sz w:val="20"/>
            <w:szCs w:val="20"/>
          </w:rPr>
          <w:t>.</w:t>
        </w:r>
      </w:ins>
    </w:p>
    <w:p w:rsidR="005F76A9" w:rsidRPr="00654E9C" w:rsidRDefault="005F76A9" w:rsidP="00280B95">
      <w:pPr>
        <w:suppressAutoHyphens/>
        <w:snapToGrid w:val="0"/>
        <w:spacing w:after="0" w:line="240" w:lineRule="auto"/>
        <w:rPr>
          <w:rFonts w:ascii="Times New Roman" w:hAnsi="Times New Roman" w:cs="Times New Roman"/>
          <w:sz w:val="20"/>
          <w:szCs w:val="20"/>
          <w:lang w:val="en-US"/>
        </w:rPr>
        <w:pPrChange w:id="21" w:author="Author">
          <w:pPr>
            <w:suppressAutoHyphens/>
            <w:snapToGrid w:val="0"/>
            <w:spacing w:after="0" w:line="240" w:lineRule="auto"/>
            <w:ind w:left="720"/>
          </w:pPr>
        </w:pPrChange>
      </w:pPr>
    </w:p>
    <w:tbl>
      <w:tblPr>
        <w:tblStyle w:val="TableGrid"/>
        <w:tblW w:w="0" w:type="auto"/>
        <w:tblLook w:val="04A0" w:firstRow="1" w:lastRow="0" w:firstColumn="1" w:lastColumn="0" w:noHBand="0" w:noVBand="1"/>
      </w:tblPr>
      <w:tblGrid>
        <w:gridCol w:w="1094"/>
        <w:gridCol w:w="2200"/>
        <w:gridCol w:w="41"/>
        <w:gridCol w:w="5907"/>
      </w:tblGrid>
      <w:tr w:rsidR="00FB5948" w:rsidRPr="00827FAD" w:rsidTr="00F971C2">
        <w:trPr>
          <w:trHeight w:val="285"/>
        </w:trPr>
        <w:tc>
          <w:tcPr>
            <w:tcW w:w="1094" w:type="dxa"/>
            <w:noWrap/>
            <w:hideMark/>
          </w:tcPr>
          <w:p w:rsidR="00FB5948" w:rsidRPr="009F205F" w:rsidRDefault="00FB5948" w:rsidP="00951681">
            <w:pPr>
              <w:spacing w:after="200" w:line="276" w:lineRule="auto"/>
              <w:jc w:val="center"/>
              <w:rPr>
                <w:rFonts w:ascii="Times New Roman" w:hAnsi="Times New Roman" w:cs="Times New Roman"/>
                <w:color w:val="FF0000"/>
                <w:sz w:val="20"/>
                <w:szCs w:val="20"/>
              </w:rPr>
            </w:pPr>
          </w:p>
        </w:tc>
        <w:tc>
          <w:tcPr>
            <w:tcW w:w="2200" w:type="dxa"/>
            <w:hideMark/>
          </w:tcPr>
          <w:p w:rsidR="00FB5948" w:rsidRPr="00827FAD" w:rsidRDefault="00FB5948" w:rsidP="00951681">
            <w:pPr>
              <w:jc w:val="center"/>
              <w:rPr>
                <w:rFonts w:ascii="Times New Roman" w:hAnsi="Times New Roman" w:cs="Times New Roman"/>
                <w:b/>
                <w:bCs/>
                <w:sz w:val="20"/>
                <w:szCs w:val="20"/>
              </w:rPr>
            </w:pPr>
            <w:r w:rsidRPr="00827FAD">
              <w:rPr>
                <w:rFonts w:ascii="Times New Roman" w:hAnsi="Times New Roman" w:cs="Times New Roman"/>
                <w:b/>
                <w:bCs/>
                <w:sz w:val="20"/>
                <w:szCs w:val="20"/>
              </w:rPr>
              <w:t>ITEM</w:t>
            </w:r>
          </w:p>
        </w:tc>
        <w:tc>
          <w:tcPr>
            <w:tcW w:w="5948" w:type="dxa"/>
            <w:gridSpan w:val="2"/>
            <w:hideMark/>
          </w:tcPr>
          <w:p w:rsidR="00FB5948" w:rsidRPr="00827FAD" w:rsidRDefault="00FB5948" w:rsidP="009F205F">
            <w:pPr>
              <w:jc w:val="center"/>
              <w:rPr>
                <w:rFonts w:ascii="Times New Roman" w:hAnsi="Times New Roman" w:cs="Times New Roman"/>
                <w:b/>
                <w:bCs/>
                <w:sz w:val="20"/>
                <w:szCs w:val="20"/>
              </w:rPr>
            </w:pPr>
            <w:r w:rsidRPr="00827FAD">
              <w:rPr>
                <w:rFonts w:ascii="Times New Roman" w:hAnsi="Times New Roman" w:cs="Times New Roman"/>
                <w:b/>
                <w:bCs/>
                <w:sz w:val="20"/>
                <w:szCs w:val="20"/>
              </w:rPr>
              <w:t>INSTRUCTIONS</w:t>
            </w:r>
          </w:p>
        </w:tc>
      </w:tr>
      <w:tr w:rsidR="00AA7CEC" w:rsidRPr="00AA7CEC" w:rsidTr="009F205F">
        <w:trPr>
          <w:trHeight w:val="690"/>
        </w:trPr>
        <w:tc>
          <w:tcPr>
            <w:tcW w:w="1094" w:type="dxa"/>
          </w:tcPr>
          <w:p w:rsidR="00B47AB7" w:rsidRPr="009F205F" w:rsidRDefault="00B47AB7" w:rsidP="00116E25">
            <w:pPr>
              <w:spacing w:after="200" w:line="276" w:lineRule="auto"/>
              <w:rPr>
                <w:rFonts w:ascii="Times New Roman" w:hAnsi="Times New Roman" w:cs="Times New Roman"/>
                <w:sz w:val="20"/>
                <w:szCs w:val="20"/>
                <w:lang w:val="en-US"/>
              </w:rPr>
            </w:pPr>
            <w:r w:rsidRPr="009F205F">
              <w:rPr>
                <w:rFonts w:ascii="Times New Roman" w:hAnsi="Times New Roman" w:cs="Times New Roman"/>
                <w:sz w:val="20"/>
                <w:szCs w:val="20"/>
                <w:lang w:val="en-US"/>
              </w:rPr>
              <w:t>C0010</w:t>
            </w:r>
          </w:p>
          <w:p w:rsidR="00B47AB7" w:rsidRPr="009F205F" w:rsidRDefault="00B47AB7" w:rsidP="00116E25">
            <w:pPr>
              <w:spacing w:after="200" w:line="276" w:lineRule="auto"/>
              <w:rPr>
                <w:rFonts w:ascii="Times New Roman" w:hAnsi="Times New Roman" w:cs="Times New Roman"/>
                <w:sz w:val="20"/>
                <w:szCs w:val="20"/>
                <w:lang w:val="en-US"/>
              </w:rPr>
            </w:pPr>
            <w:r w:rsidRPr="009F205F">
              <w:rPr>
                <w:rFonts w:ascii="Times New Roman" w:hAnsi="Times New Roman" w:cs="Times New Roman"/>
                <w:sz w:val="20"/>
                <w:szCs w:val="20"/>
                <w:lang w:val="en-US"/>
              </w:rPr>
              <w:t>(A50)</w:t>
            </w:r>
          </w:p>
        </w:tc>
        <w:tc>
          <w:tcPr>
            <w:tcW w:w="2241" w:type="dxa"/>
            <w:gridSpan w:val="2"/>
          </w:tcPr>
          <w:p w:rsidR="00B47AB7" w:rsidRPr="00AA7CEC" w:rsidRDefault="00B47AB7" w:rsidP="00116E25">
            <w:pPr>
              <w:rPr>
                <w:rFonts w:ascii="Times New Roman" w:hAnsi="Times New Roman" w:cs="Times New Roman"/>
                <w:sz w:val="20"/>
                <w:szCs w:val="20"/>
              </w:rPr>
            </w:pPr>
            <w:r w:rsidRPr="00AA7CEC">
              <w:rPr>
                <w:rFonts w:ascii="Times New Roman" w:hAnsi="Times New Roman" w:cs="Times New Roman"/>
                <w:sz w:val="20"/>
                <w:szCs w:val="20"/>
              </w:rPr>
              <w:t>Legal name of the undertaking</w:t>
            </w:r>
          </w:p>
        </w:tc>
        <w:tc>
          <w:tcPr>
            <w:tcW w:w="5907" w:type="dxa"/>
          </w:tcPr>
          <w:p w:rsidR="00B47AB7" w:rsidRPr="00AA7CEC" w:rsidRDefault="00B47AB7" w:rsidP="00116E25">
            <w:pPr>
              <w:rPr>
                <w:rFonts w:ascii="Times New Roman" w:hAnsi="Times New Roman" w:cs="Times New Roman"/>
                <w:sz w:val="20"/>
                <w:szCs w:val="20"/>
              </w:rPr>
            </w:pPr>
            <w:r w:rsidRPr="00AA7CEC">
              <w:rPr>
                <w:rFonts w:ascii="Times New Roman" w:hAnsi="Times New Roman" w:cs="Times New Roman"/>
                <w:sz w:val="20"/>
                <w:szCs w:val="20"/>
              </w:rPr>
              <w:t>Identify the legal name of the undertaking within the group for which the return on investment relates to.</w:t>
            </w:r>
          </w:p>
          <w:p w:rsidR="00B47AB7" w:rsidRPr="00AA7CEC" w:rsidRDefault="00B47AB7" w:rsidP="00116E25">
            <w:pPr>
              <w:rPr>
                <w:rFonts w:ascii="Times New Roman" w:hAnsi="Times New Roman" w:cs="Times New Roman"/>
                <w:sz w:val="20"/>
                <w:szCs w:val="20"/>
              </w:rPr>
            </w:pPr>
          </w:p>
          <w:p w:rsidR="00B47AB7" w:rsidRPr="00AA7CEC" w:rsidRDefault="00B47AB7" w:rsidP="00116E25">
            <w:pPr>
              <w:rPr>
                <w:rFonts w:ascii="Times New Roman" w:hAnsi="Times New Roman" w:cs="Times New Roman"/>
                <w:sz w:val="20"/>
                <w:szCs w:val="20"/>
              </w:rPr>
            </w:pPr>
            <w:r w:rsidRPr="00AA7CEC">
              <w:rPr>
                <w:rFonts w:ascii="Times New Roman" w:hAnsi="Times New Roman" w:cs="Times New Roman"/>
                <w:sz w:val="20"/>
                <w:szCs w:val="20"/>
              </w:rPr>
              <w:t xml:space="preserve">This item shall be filled in only when it relates to the return on investment by asset category for assets held by subsidiaries consolidated under deduction and aggregation method. </w:t>
            </w:r>
          </w:p>
          <w:p w:rsidR="00B47AB7" w:rsidRPr="00AA7CEC" w:rsidRDefault="00B47AB7" w:rsidP="00116E25">
            <w:pPr>
              <w:rPr>
                <w:rFonts w:ascii="Times New Roman" w:hAnsi="Times New Roman" w:cs="Times New Roman"/>
                <w:sz w:val="20"/>
                <w:szCs w:val="20"/>
              </w:rPr>
            </w:pPr>
          </w:p>
          <w:p w:rsidR="00B47AB7" w:rsidRPr="00AA7CEC" w:rsidRDefault="00B47AB7" w:rsidP="00116E25">
            <w:pPr>
              <w:snapToGrid w:val="0"/>
              <w:rPr>
                <w:rFonts w:ascii="Times New Roman" w:hAnsi="Times New Roman" w:cs="Times New Roman"/>
                <w:sz w:val="20"/>
                <w:szCs w:val="20"/>
              </w:rPr>
            </w:pPr>
            <w:r w:rsidRPr="00AA7CEC">
              <w:rPr>
                <w:rFonts w:ascii="Times New Roman" w:hAnsi="Times New Roman" w:cs="Times New Roman"/>
                <w:sz w:val="20"/>
                <w:szCs w:val="20"/>
              </w:rPr>
              <w:t xml:space="preserve">The cell should be filled in only when it relates to the list portfolio by portfolio of assets, each reported by asset category, held </w:t>
            </w:r>
            <w:r w:rsidRPr="00AA7CEC">
              <w:rPr>
                <w:rFonts w:ascii="Times New Roman" w:hAnsi="Times New Roman" w:cs="Times New Roman"/>
                <w:sz w:val="20"/>
                <w:szCs w:val="20"/>
                <w:lang w:val="en-US"/>
              </w:rPr>
              <w:t xml:space="preserve">by subsidiaries </w:t>
            </w:r>
            <w:r w:rsidRPr="00AA7CEC">
              <w:rPr>
                <w:rFonts w:ascii="Times New Roman" w:hAnsi="Times New Roman" w:cs="Times New Roman"/>
                <w:sz w:val="20"/>
                <w:szCs w:val="20"/>
              </w:rPr>
              <w:t>under method 2.</w:t>
            </w:r>
          </w:p>
          <w:p w:rsidR="00B47AB7" w:rsidRPr="00AA7CEC" w:rsidRDefault="00B47AB7" w:rsidP="00116E25">
            <w:pPr>
              <w:snapToGrid w:val="0"/>
              <w:rPr>
                <w:rFonts w:ascii="Times New Roman" w:hAnsi="Times New Roman" w:cs="Times New Roman"/>
                <w:sz w:val="20"/>
                <w:szCs w:val="20"/>
              </w:rPr>
            </w:pPr>
            <w:r w:rsidRPr="00AA7CEC">
              <w:rPr>
                <w:rFonts w:ascii="Times New Roman" w:hAnsi="Times New Roman" w:cs="Times New Roman"/>
                <w:sz w:val="20"/>
                <w:szCs w:val="20"/>
              </w:rPr>
              <w:t xml:space="preserve">When the cell is filled in, the portfolios held </w:t>
            </w:r>
            <w:r w:rsidRPr="00AA7CEC">
              <w:rPr>
                <w:rFonts w:ascii="Times New Roman" w:hAnsi="Times New Roman" w:cs="Times New Roman"/>
                <w:sz w:val="20"/>
                <w:szCs w:val="20"/>
                <w:lang w:val="en-US"/>
              </w:rPr>
              <w:t xml:space="preserve">by subsidiaries </w:t>
            </w:r>
            <w:r w:rsidRPr="00AA7CEC">
              <w:rPr>
                <w:rFonts w:ascii="Times New Roman" w:hAnsi="Times New Roman" w:cs="Times New Roman"/>
                <w:sz w:val="20"/>
                <w:szCs w:val="20"/>
              </w:rPr>
              <w:t>under method 2 cannot be reconciled with template S.06.02</w:t>
            </w:r>
            <w:del w:id="22" w:author="Author">
              <w:r w:rsidRPr="00AA7CEC" w:rsidDel="005E61F9">
                <w:rPr>
                  <w:rFonts w:ascii="Times New Roman" w:hAnsi="Times New Roman" w:cs="Times New Roman"/>
                  <w:sz w:val="20"/>
                  <w:szCs w:val="20"/>
                </w:rPr>
                <w:delText>.g</w:delText>
              </w:r>
            </w:del>
            <w:r w:rsidRPr="00AA7CEC">
              <w:rPr>
                <w:rFonts w:ascii="Times New Roman" w:hAnsi="Times New Roman" w:cs="Times New Roman"/>
                <w:sz w:val="20"/>
                <w:szCs w:val="20"/>
              </w:rPr>
              <w:t>.</w:t>
            </w:r>
          </w:p>
          <w:p w:rsidR="00B47AB7" w:rsidRPr="00485D09" w:rsidRDefault="00B47AB7" w:rsidP="005E61F9">
            <w:pPr>
              <w:rPr>
                <w:rFonts w:ascii="Times New Roman" w:eastAsia="Times New Roman" w:hAnsi="Times New Roman" w:cs="Times New Roman"/>
                <w:sz w:val="20"/>
                <w:szCs w:val="20"/>
                <w:lang w:eastAsia="en-GB"/>
              </w:rPr>
            </w:pPr>
            <w:r w:rsidRPr="00AA7CEC">
              <w:rPr>
                <w:rFonts w:ascii="Times New Roman" w:hAnsi="Times New Roman" w:cs="Times New Roman"/>
                <w:sz w:val="20"/>
                <w:szCs w:val="20"/>
              </w:rPr>
              <w:t>When the cell is blank, the portfolios held by the group can be reconciled with template S.06.02.</w:t>
            </w:r>
            <w:del w:id="23" w:author="Author">
              <w:r w:rsidRPr="00AA7CEC" w:rsidDel="005E61F9">
                <w:rPr>
                  <w:rFonts w:ascii="Times New Roman" w:hAnsi="Times New Roman" w:cs="Times New Roman"/>
                  <w:sz w:val="20"/>
                  <w:szCs w:val="20"/>
                </w:rPr>
                <w:delText>g.</w:delText>
              </w:r>
            </w:del>
            <w:r w:rsidRPr="00AA7CEC">
              <w:rPr>
                <w:rFonts w:ascii="Times New Roman" w:eastAsia="Times New Roman" w:hAnsi="Times New Roman" w:cs="Times New Roman"/>
                <w:sz w:val="20"/>
                <w:szCs w:val="20"/>
                <w:lang w:eastAsia="en-GB"/>
              </w:rPr>
              <w:t xml:space="preserve"> </w:t>
            </w:r>
          </w:p>
        </w:tc>
      </w:tr>
      <w:tr w:rsidR="00B47AB7" w:rsidRPr="00DC3606" w:rsidTr="009F205F">
        <w:trPr>
          <w:trHeight w:val="2390"/>
        </w:trPr>
        <w:tc>
          <w:tcPr>
            <w:tcW w:w="1094" w:type="dxa"/>
          </w:tcPr>
          <w:p w:rsidR="00B47AB7" w:rsidRPr="00116E25" w:rsidDel="007446C4" w:rsidRDefault="00B47AB7" w:rsidP="00116E25">
            <w:pPr>
              <w:rPr>
                <w:rFonts w:ascii="Times New Roman" w:hAnsi="Times New Roman" w:cs="Times New Roman"/>
                <w:sz w:val="20"/>
                <w:szCs w:val="20"/>
              </w:rPr>
            </w:pPr>
            <w:r w:rsidRPr="00116E25">
              <w:rPr>
                <w:rFonts w:ascii="Times New Roman" w:hAnsi="Times New Roman" w:cs="Times New Roman"/>
                <w:sz w:val="20"/>
                <w:szCs w:val="20"/>
              </w:rPr>
              <w:t>C0020</w:t>
            </w:r>
          </w:p>
        </w:tc>
        <w:tc>
          <w:tcPr>
            <w:tcW w:w="2241" w:type="dxa"/>
            <w:gridSpan w:val="2"/>
          </w:tcPr>
          <w:p w:rsidR="00B47AB7" w:rsidRPr="00116E25" w:rsidRDefault="00B47AB7" w:rsidP="00116E25">
            <w:pPr>
              <w:rPr>
                <w:rFonts w:ascii="Times New Roman" w:hAnsi="Times New Roman" w:cs="Times New Roman"/>
                <w:sz w:val="20"/>
                <w:szCs w:val="20"/>
              </w:rPr>
            </w:pPr>
            <w:r w:rsidRPr="00116E25">
              <w:rPr>
                <w:rFonts w:ascii="Times New Roman" w:hAnsi="Times New Roman" w:cs="Times New Roman"/>
                <w:sz w:val="20"/>
                <w:szCs w:val="20"/>
              </w:rPr>
              <w:t>Identification code of the undertaking</w:t>
            </w:r>
          </w:p>
        </w:tc>
        <w:tc>
          <w:tcPr>
            <w:tcW w:w="5907" w:type="dxa"/>
          </w:tcPr>
          <w:p w:rsidR="004270C8" w:rsidRDefault="004270C8" w:rsidP="004270C8">
            <w:pPr>
              <w:rPr>
                <w:rFonts w:ascii="Times New Roman" w:eastAsia="Times New Roman" w:hAnsi="Times New Roman" w:cs="Times New Roman"/>
                <w:sz w:val="20"/>
                <w:szCs w:val="20"/>
                <w:lang w:eastAsia="en-GB"/>
              </w:rPr>
            </w:pPr>
            <w:r w:rsidRPr="00033EF0">
              <w:rPr>
                <w:rFonts w:ascii="Times New Roman" w:eastAsia="Times New Roman" w:hAnsi="Times New Roman" w:cs="Times New Roman"/>
                <w:sz w:val="20"/>
                <w:szCs w:val="20"/>
                <w:lang w:eastAsia="en-GB"/>
              </w:rPr>
              <w:t>Identification code</w:t>
            </w:r>
            <w:r w:rsidRPr="00033EF0">
              <w:rPr>
                <w:rFonts w:ascii="Times New Roman" w:hAnsi="Times New Roman" w:cs="Times New Roman"/>
                <w:sz w:val="20"/>
                <w:szCs w:val="20"/>
              </w:rPr>
              <w:t xml:space="preserve"> by this order of priority if existent</w:t>
            </w:r>
            <w:r w:rsidRPr="00033EF0">
              <w:rPr>
                <w:rFonts w:ascii="Times New Roman" w:eastAsia="Times New Roman" w:hAnsi="Times New Roman" w:cs="Times New Roman"/>
                <w:sz w:val="20"/>
                <w:szCs w:val="20"/>
                <w:lang w:eastAsia="en-GB"/>
              </w:rPr>
              <w:t xml:space="preserve">: </w:t>
            </w:r>
            <w:r w:rsidRPr="00033EF0">
              <w:rPr>
                <w:rFonts w:ascii="Times New Roman" w:eastAsia="Times New Roman" w:hAnsi="Times New Roman" w:cs="Times New Roman"/>
                <w:sz w:val="20"/>
                <w:szCs w:val="20"/>
                <w:lang w:eastAsia="en-GB"/>
              </w:rPr>
              <w:br/>
              <w:t xml:space="preserve">- Legal Entity Identifier (LEI); </w:t>
            </w:r>
            <w:r w:rsidRPr="00033EF0">
              <w:rPr>
                <w:rFonts w:ascii="Times New Roman" w:eastAsia="Times New Roman" w:hAnsi="Times New Roman" w:cs="Times New Roman"/>
                <w:sz w:val="20"/>
                <w:szCs w:val="20"/>
                <w:lang w:eastAsia="en-GB"/>
              </w:rPr>
              <w:br/>
              <w:t>- Specific code</w:t>
            </w:r>
            <w:r w:rsidRPr="00033EF0">
              <w:rPr>
                <w:rFonts w:ascii="Times New Roman" w:eastAsia="Times New Roman" w:hAnsi="Times New Roman" w:cs="Times New Roman"/>
                <w:sz w:val="20"/>
                <w:szCs w:val="20"/>
                <w:lang w:eastAsia="en-GB"/>
              </w:rPr>
              <w:br/>
            </w:r>
            <w:r w:rsidRPr="00033EF0">
              <w:rPr>
                <w:rFonts w:ascii="Times New Roman" w:eastAsia="Times New Roman" w:hAnsi="Times New Roman" w:cs="Times New Roman"/>
                <w:sz w:val="20"/>
                <w:szCs w:val="20"/>
                <w:lang w:eastAsia="en-GB"/>
              </w:rPr>
              <w:br/>
              <w:t xml:space="preserve">Specific code: </w:t>
            </w:r>
            <w:r w:rsidRPr="00033EF0">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B47AB7" w:rsidRPr="00116E25" w:rsidRDefault="004270C8" w:rsidP="00116E25">
            <w:pPr>
              <w:rPr>
                <w:rFonts w:ascii="Times New Roman" w:hAnsi="Times New Roman" w:cs="Times New Roman"/>
                <w:sz w:val="20"/>
                <w:szCs w:val="20"/>
              </w:rPr>
            </w:pPr>
            <w:r w:rsidRPr="00033EF0">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033EF0">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033EF0">
              <w:rPr>
                <w:rFonts w:ascii="Times New Roman" w:eastAsia="Times New Roman" w:hAnsi="Times New Roman" w:cs="Times New Roman"/>
                <w:sz w:val="20"/>
                <w:szCs w:val="20"/>
                <w:lang w:eastAsia="en-GB"/>
              </w:rPr>
              <w:t xml:space="preserve">comply with the following format in a consistent manner: </w:t>
            </w:r>
            <w:r w:rsidRPr="00033EF0">
              <w:rPr>
                <w:rFonts w:ascii="Times New Roman" w:eastAsia="Times New Roman" w:hAnsi="Times New Roman" w:cs="Times New Roman"/>
                <w:sz w:val="20"/>
                <w:szCs w:val="20"/>
                <w:lang w:eastAsia="en-GB"/>
              </w:rPr>
              <w:br/>
              <w:t xml:space="preserve"> identification code of the parent undertaking + </w:t>
            </w:r>
            <w:r w:rsidRPr="00033EF0">
              <w:rPr>
                <w:rFonts w:ascii="Times New Roman" w:eastAsia="Times New Roman" w:hAnsi="Times New Roman" w:cs="Times New Roman"/>
                <w:sz w:val="20"/>
                <w:szCs w:val="20"/>
                <w:lang w:eastAsia="en-GB"/>
              </w:rPr>
              <w:br/>
              <w:t xml:space="preserve"> ISO 3166-1 alpha-2 code of the country of the undertaking + </w:t>
            </w:r>
            <w:r w:rsidRPr="00033EF0">
              <w:rPr>
                <w:rFonts w:ascii="Times New Roman" w:eastAsia="Times New Roman" w:hAnsi="Times New Roman" w:cs="Times New Roman"/>
                <w:sz w:val="20"/>
                <w:szCs w:val="20"/>
                <w:lang w:eastAsia="en-GB"/>
              </w:rPr>
              <w:br/>
              <w:t xml:space="preserve"> 5 digits</w:t>
            </w:r>
          </w:p>
        </w:tc>
      </w:tr>
      <w:tr w:rsidR="00B47AB7" w:rsidRPr="00B47AB7" w:rsidTr="00485D09">
        <w:trPr>
          <w:trHeight w:val="1020"/>
        </w:trPr>
        <w:tc>
          <w:tcPr>
            <w:tcW w:w="1094" w:type="dxa"/>
          </w:tcPr>
          <w:p w:rsidR="00B47AB7" w:rsidRPr="00116E25" w:rsidDel="007446C4" w:rsidRDefault="00B47AB7" w:rsidP="00116E25">
            <w:pPr>
              <w:rPr>
                <w:rFonts w:ascii="Times New Roman" w:hAnsi="Times New Roman" w:cs="Times New Roman"/>
                <w:sz w:val="20"/>
                <w:szCs w:val="20"/>
              </w:rPr>
            </w:pPr>
            <w:r w:rsidRPr="00116E25">
              <w:rPr>
                <w:rFonts w:ascii="Times New Roman" w:hAnsi="Times New Roman" w:cs="Times New Roman"/>
                <w:sz w:val="20"/>
                <w:szCs w:val="20"/>
              </w:rPr>
              <w:t>C0030</w:t>
            </w:r>
          </w:p>
        </w:tc>
        <w:tc>
          <w:tcPr>
            <w:tcW w:w="2241" w:type="dxa"/>
            <w:gridSpan w:val="2"/>
          </w:tcPr>
          <w:p w:rsidR="00B47AB7" w:rsidRPr="00116E25" w:rsidRDefault="00B47AB7" w:rsidP="00116E25">
            <w:pPr>
              <w:rPr>
                <w:rFonts w:ascii="Times New Roman" w:hAnsi="Times New Roman" w:cs="Times New Roman"/>
                <w:sz w:val="20"/>
                <w:szCs w:val="20"/>
              </w:rPr>
            </w:pPr>
            <w:r w:rsidRPr="00116E25">
              <w:rPr>
                <w:rFonts w:ascii="Times New Roman" w:hAnsi="Times New Roman" w:cs="Times New Roman"/>
                <w:sz w:val="20"/>
                <w:szCs w:val="20"/>
              </w:rPr>
              <w:t>Type of code of the ID of the undertaking</w:t>
            </w:r>
          </w:p>
        </w:tc>
        <w:tc>
          <w:tcPr>
            <w:tcW w:w="5907" w:type="dxa"/>
          </w:tcPr>
          <w:p w:rsidR="00B47AB7" w:rsidRPr="009F205F" w:rsidRDefault="00B47AB7" w:rsidP="009F205F">
            <w:pPr>
              <w:spacing w:line="276" w:lineRule="auto"/>
              <w:rPr>
                <w:rFonts w:ascii="Times New Roman" w:hAnsi="Times New Roman" w:cs="Times New Roman"/>
                <w:sz w:val="20"/>
                <w:szCs w:val="20"/>
              </w:rPr>
            </w:pPr>
            <w:r w:rsidRPr="009F205F">
              <w:rPr>
                <w:rFonts w:ascii="Times New Roman" w:hAnsi="Times New Roman" w:cs="Times New Roman"/>
                <w:sz w:val="20"/>
                <w:szCs w:val="20"/>
              </w:rPr>
              <w:t>Type of ID Code used for the “Identification code of the undertaking” item. One of the options in the following closed list shall be used:</w:t>
            </w:r>
          </w:p>
          <w:p w:rsidR="00B47AB7" w:rsidRPr="009F205F" w:rsidRDefault="00B47AB7" w:rsidP="009F205F">
            <w:pPr>
              <w:spacing w:line="276" w:lineRule="auto"/>
              <w:rPr>
                <w:rFonts w:ascii="Times New Roman" w:hAnsi="Times New Roman" w:cs="Times New Roman"/>
                <w:sz w:val="20"/>
                <w:szCs w:val="20"/>
                <w:lang w:val="pt-PT"/>
              </w:rPr>
            </w:pPr>
            <w:r w:rsidRPr="009F205F">
              <w:rPr>
                <w:rFonts w:ascii="Times New Roman" w:hAnsi="Times New Roman" w:cs="Times New Roman"/>
                <w:sz w:val="20"/>
                <w:szCs w:val="20"/>
                <w:lang w:val="pt-PT"/>
              </w:rPr>
              <w:t xml:space="preserve">1 - LEI </w:t>
            </w:r>
          </w:p>
          <w:p w:rsidR="00B47AB7" w:rsidRPr="00116E25" w:rsidRDefault="00AA7CEC" w:rsidP="009F205F">
            <w:pPr>
              <w:spacing w:line="276" w:lineRule="auto"/>
              <w:rPr>
                <w:rFonts w:ascii="Times New Roman" w:hAnsi="Times New Roman" w:cs="Times New Roman"/>
                <w:sz w:val="20"/>
                <w:szCs w:val="20"/>
                <w:lang w:val="pt-PT"/>
              </w:rPr>
            </w:pPr>
            <w:r w:rsidRPr="009F205F">
              <w:rPr>
                <w:rFonts w:ascii="Times New Roman" w:hAnsi="Times New Roman" w:cs="Times New Roman"/>
                <w:sz w:val="20"/>
                <w:szCs w:val="20"/>
                <w:lang w:val="pt-PT"/>
              </w:rPr>
              <w:t xml:space="preserve">2 </w:t>
            </w:r>
            <w:r w:rsidR="00B47AB7" w:rsidRPr="009F205F">
              <w:rPr>
                <w:rFonts w:ascii="Times New Roman" w:hAnsi="Times New Roman" w:cs="Times New Roman"/>
                <w:sz w:val="20"/>
                <w:szCs w:val="20"/>
                <w:lang w:val="pt-PT"/>
              </w:rPr>
              <w:t>- Specific code</w:t>
            </w:r>
          </w:p>
        </w:tc>
      </w:tr>
      <w:tr w:rsidR="00F216FC" w:rsidRPr="00827FAD" w:rsidTr="009F205F">
        <w:trPr>
          <w:trHeight w:val="690"/>
        </w:trPr>
        <w:tc>
          <w:tcPr>
            <w:tcW w:w="1094" w:type="dxa"/>
            <w:hideMark/>
          </w:tcPr>
          <w:p w:rsidR="008F2D0D" w:rsidRPr="009F205F" w:rsidRDefault="00463DF9" w:rsidP="009F205F">
            <w:pPr>
              <w:pStyle w:val="NoSpacing"/>
              <w:rPr>
                <w:rFonts w:ascii="Times New Roman" w:hAnsi="Times New Roman" w:cs="Times New Roman"/>
                <w:sz w:val="20"/>
                <w:szCs w:val="20"/>
              </w:rPr>
            </w:pPr>
            <w:r w:rsidRPr="009F205F">
              <w:rPr>
                <w:rFonts w:ascii="Times New Roman" w:hAnsi="Times New Roman" w:cs="Times New Roman"/>
                <w:sz w:val="20"/>
                <w:szCs w:val="20"/>
              </w:rPr>
              <w:t>C</w:t>
            </w:r>
            <w:r w:rsidR="00F91832" w:rsidRPr="009F205F">
              <w:rPr>
                <w:rFonts w:ascii="Times New Roman" w:hAnsi="Times New Roman" w:cs="Times New Roman"/>
                <w:sz w:val="20"/>
                <w:szCs w:val="20"/>
              </w:rPr>
              <w:t>004</w:t>
            </w:r>
            <w:r w:rsidR="00267E67" w:rsidRPr="009F205F">
              <w:rPr>
                <w:rFonts w:ascii="Times New Roman" w:hAnsi="Times New Roman" w:cs="Times New Roman"/>
                <w:sz w:val="20"/>
                <w:szCs w:val="20"/>
              </w:rPr>
              <w:t>0</w:t>
            </w:r>
          </w:p>
          <w:p w:rsidR="00FB5948" w:rsidRPr="00827FAD" w:rsidRDefault="008F2D0D" w:rsidP="009F205F">
            <w:pPr>
              <w:pStyle w:val="NoSpacing"/>
            </w:pPr>
            <w:r w:rsidRPr="009F205F">
              <w:rPr>
                <w:rFonts w:ascii="Times New Roman" w:hAnsi="Times New Roman" w:cs="Times New Roman"/>
                <w:sz w:val="20"/>
                <w:szCs w:val="20"/>
              </w:rPr>
              <w:t>(A4)</w:t>
            </w:r>
          </w:p>
        </w:tc>
        <w:tc>
          <w:tcPr>
            <w:tcW w:w="2241" w:type="dxa"/>
            <w:gridSpan w:val="2"/>
            <w:hideMark/>
          </w:tcPr>
          <w:p w:rsidR="00FB5948" w:rsidRPr="00827FAD" w:rsidRDefault="00FB5948">
            <w:pPr>
              <w:rPr>
                <w:rFonts w:ascii="Times New Roman" w:hAnsi="Times New Roman" w:cs="Times New Roman"/>
                <w:sz w:val="20"/>
                <w:szCs w:val="20"/>
              </w:rPr>
            </w:pPr>
            <w:r w:rsidRPr="00827FAD">
              <w:rPr>
                <w:rFonts w:ascii="Times New Roman" w:hAnsi="Times New Roman" w:cs="Times New Roman"/>
                <w:sz w:val="20"/>
                <w:szCs w:val="20"/>
              </w:rPr>
              <w:t>Asset category</w:t>
            </w:r>
          </w:p>
        </w:tc>
        <w:tc>
          <w:tcPr>
            <w:tcW w:w="5907" w:type="dxa"/>
            <w:hideMark/>
          </w:tcPr>
          <w:p w:rsidR="00FB5948" w:rsidRPr="00827FAD" w:rsidRDefault="00FB5948" w:rsidP="005E61F9">
            <w:pPr>
              <w:rPr>
                <w:rFonts w:ascii="Times New Roman" w:hAnsi="Times New Roman" w:cs="Times New Roman"/>
                <w:sz w:val="20"/>
                <w:szCs w:val="20"/>
              </w:rPr>
            </w:pPr>
            <w:r w:rsidRPr="00827FAD">
              <w:rPr>
                <w:rFonts w:ascii="Times New Roman" w:hAnsi="Times New Roman" w:cs="Times New Roman"/>
                <w:sz w:val="20"/>
                <w:szCs w:val="20"/>
              </w:rPr>
              <w:t xml:space="preserve">Identify the </w:t>
            </w:r>
            <w:r w:rsidR="00345C36" w:rsidRPr="00827FAD">
              <w:rPr>
                <w:rFonts w:ascii="Times New Roman" w:hAnsi="Times New Roman" w:cs="Times New Roman"/>
                <w:sz w:val="20"/>
                <w:szCs w:val="20"/>
              </w:rPr>
              <w:t xml:space="preserve">asset </w:t>
            </w:r>
            <w:r w:rsidRPr="00827FAD">
              <w:rPr>
                <w:rFonts w:ascii="Times New Roman" w:hAnsi="Times New Roman" w:cs="Times New Roman"/>
                <w:sz w:val="20"/>
                <w:szCs w:val="20"/>
              </w:rPr>
              <w:t>categories present in the portfolio</w:t>
            </w:r>
            <w:del w:id="24" w:author="Author">
              <w:r w:rsidRPr="00827FAD" w:rsidDel="00DC68DF">
                <w:rPr>
                  <w:rFonts w:ascii="Times New Roman" w:hAnsi="Times New Roman" w:cs="Times New Roman"/>
                  <w:sz w:val="20"/>
                  <w:szCs w:val="20"/>
                </w:rPr>
                <w:delText xml:space="preserve"> and / or ring-fenced fund</w:delText>
              </w:r>
            </w:del>
            <w:r w:rsidRPr="00827FAD">
              <w:rPr>
                <w:rFonts w:ascii="Times New Roman" w:hAnsi="Times New Roman" w:cs="Times New Roman"/>
                <w:sz w:val="20"/>
                <w:szCs w:val="20"/>
              </w:rPr>
              <w:t>.</w:t>
            </w:r>
            <w:r w:rsidRPr="00827FAD">
              <w:rPr>
                <w:rFonts w:ascii="Times New Roman" w:hAnsi="Times New Roman" w:cs="Times New Roman"/>
                <w:sz w:val="20"/>
                <w:szCs w:val="20"/>
              </w:rPr>
              <w:br/>
              <w:t xml:space="preserve">Use the categories </w:t>
            </w:r>
            <w:r w:rsidRPr="008D6E47">
              <w:rPr>
                <w:rFonts w:ascii="Times New Roman" w:hAnsi="Times New Roman" w:cs="Times New Roman"/>
                <w:sz w:val="20"/>
                <w:szCs w:val="20"/>
              </w:rPr>
              <w:t xml:space="preserve">defined in </w:t>
            </w:r>
            <w:r w:rsidR="00C25C8F" w:rsidRPr="009F205F">
              <w:rPr>
                <w:rFonts w:ascii="Times New Roman" w:hAnsi="Times New Roman" w:cs="Times New Roman"/>
                <w:bCs/>
                <w:sz w:val="20"/>
                <w:szCs w:val="20"/>
              </w:rPr>
              <w:t xml:space="preserve">Annex </w:t>
            </w:r>
            <w:r w:rsidR="008D6E47" w:rsidRPr="009F205F">
              <w:rPr>
                <w:rFonts w:ascii="Times New Roman" w:hAnsi="Times New Roman" w:cs="Times New Roman"/>
                <w:bCs/>
                <w:sz w:val="20"/>
                <w:szCs w:val="20"/>
              </w:rPr>
              <w:t>I</w:t>
            </w:r>
            <w:del w:id="25" w:author="Author">
              <w:r w:rsidR="008D6E47" w:rsidRPr="009F205F" w:rsidDel="005E61F9">
                <w:rPr>
                  <w:rFonts w:ascii="Times New Roman" w:hAnsi="Times New Roman" w:cs="Times New Roman"/>
                  <w:bCs/>
                  <w:sz w:val="20"/>
                  <w:szCs w:val="20"/>
                </w:rPr>
                <w:delText>II</w:delText>
              </w:r>
            </w:del>
            <w:ins w:id="26" w:author="Author">
              <w:r w:rsidR="005E61F9">
                <w:rPr>
                  <w:rFonts w:ascii="Times New Roman" w:hAnsi="Times New Roman" w:cs="Times New Roman"/>
                  <w:bCs/>
                  <w:sz w:val="20"/>
                  <w:szCs w:val="20"/>
                </w:rPr>
                <w:t>V</w:t>
              </w:r>
            </w:ins>
            <w:r w:rsidR="00C25C8F" w:rsidRPr="009F205F">
              <w:rPr>
                <w:rFonts w:ascii="Times New Roman" w:hAnsi="Times New Roman" w:cs="Times New Roman"/>
                <w:bCs/>
                <w:sz w:val="20"/>
                <w:szCs w:val="20"/>
              </w:rPr>
              <w:t xml:space="preserve"> – </w:t>
            </w:r>
            <w:r w:rsidR="008D6E47" w:rsidRPr="009F205F">
              <w:rPr>
                <w:rFonts w:ascii="Times New Roman" w:hAnsi="Times New Roman" w:cs="Times New Roman"/>
                <w:bCs/>
                <w:sz w:val="20"/>
                <w:szCs w:val="20"/>
              </w:rPr>
              <w:t>Assets</w:t>
            </w:r>
            <w:r w:rsidR="00C25C8F" w:rsidRPr="009F205F">
              <w:rPr>
                <w:rFonts w:ascii="Times New Roman" w:hAnsi="Times New Roman" w:cs="Times New Roman"/>
                <w:bCs/>
                <w:sz w:val="20"/>
                <w:szCs w:val="20"/>
              </w:rPr>
              <w:t xml:space="preserve"> Categories</w:t>
            </w:r>
            <w:r w:rsidRPr="008D6E47">
              <w:rPr>
                <w:rFonts w:ascii="Times New Roman" w:hAnsi="Times New Roman" w:cs="Times New Roman"/>
                <w:sz w:val="20"/>
                <w:szCs w:val="20"/>
              </w:rPr>
              <w:t>.</w:t>
            </w:r>
            <w:r w:rsidRPr="00827FAD">
              <w:rPr>
                <w:rFonts w:ascii="Times New Roman" w:hAnsi="Times New Roman" w:cs="Times New Roman"/>
                <w:sz w:val="20"/>
                <w:szCs w:val="20"/>
              </w:rPr>
              <w:t xml:space="preserve"> </w:t>
            </w:r>
          </w:p>
        </w:tc>
      </w:tr>
      <w:tr w:rsidR="00F216FC" w:rsidRPr="00827FAD" w:rsidTr="009F205F">
        <w:trPr>
          <w:trHeight w:val="3135"/>
        </w:trPr>
        <w:tc>
          <w:tcPr>
            <w:tcW w:w="1094" w:type="dxa"/>
            <w:hideMark/>
          </w:tcPr>
          <w:p w:rsidR="00FB5948" w:rsidRPr="00827FAD" w:rsidRDefault="00463DF9" w:rsidP="009F205F">
            <w:pPr>
              <w:pStyle w:val="NoSpacing"/>
              <w:rPr>
                <w:rFonts w:ascii="Times New Roman" w:hAnsi="Times New Roman" w:cs="Times New Roman"/>
                <w:sz w:val="20"/>
                <w:szCs w:val="20"/>
              </w:rPr>
            </w:pPr>
            <w:r w:rsidRPr="009F205F">
              <w:rPr>
                <w:rFonts w:ascii="Times New Roman" w:hAnsi="Times New Roman" w:cs="Times New Roman"/>
                <w:sz w:val="20"/>
                <w:szCs w:val="20"/>
              </w:rPr>
              <w:t>C</w:t>
            </w:r>
            <w:r w:rsidR="00F91832" w:rsidRPr="009F205F">
              <w:rPr>
                <w:rFonts w:ascii="Times New Roman" w:hAnsi="Times New Roman" w:cs="Times New Roman"/>
                <w:sz w:val="20"/>
                <w:szCs w:val="20"/>
              </w:rPr>
              <w:t>005</w:t>
            </w:r>
            <w:r w:rsidR="00267E67" w:rsidRPr="009F205F">
              <w:rPr>
                <w:rFonts w:ascii="Times New Roman" w:hAnsi="Times New Roman" w:cs="Times New Roman"/>
                <w:sz w:val="20"/>
                <w:szCs w:val="20"/>
              </w:rPr>
              <w:t>0</w:t>
            </w:r>
          </w:p>
          <w:p w:rsidR="008F2D0D" w:rsidRPr="009F205F" w:rsidRDefault="008F2D0D" w:rsidP="009F205F">
            <w:pPr>
              <w:pStyle w:val="NoSpacing"/>
              <w:rPr>
                <w:rFonts w:ascii="Times New Roman" w:hAnsi="Times New Roman" w:cs="Times New Roman"/>
                <w:sz w:val="20"/>
                <w:szCs w:val="20"/>
              </w:rPr>
            </w:pPr>
            <w:r w:rsidRPr="00827FAD">
              <w:rPr>
                <w:rFonts w:ascii="Times New Roman" w:hAnsi="Times New Roman" w:cs="Times New Roman"/>
                <w:sz w:val="20"/>
                <w:szCs w:val="20"/>
              </w:rPr>
              <w:t>(A1)</w:t>
            </w:r>
          </w:p>
        </w:tc>
        <w:tc>
          <w:tcPr>
            <w:tcW w:w="2241" w:type="dxa"/>
            <w:gridSpan w:val="2"/>
            <w:hideMark/>
          </w:tcPr>
          <w:p w:rsidR="00FB5948" w:rsidRPr="00827FAD" w:rsidRDefault="00FB5948">
            <w:pPr>
              <w:rPr>
                <w:rFonts w:ascii="Times New Roman" w:hAnsi="Times New Roman" w:cs="Times New Roman"/>
                <w:sz w:val="20"/>
                <w:szCs w:val="20"/>
              </w:rPr>
            </w:pPr>
            <w:r w:rsidRPr="00827FAD">
              <w:rPr>
                <w:rFonts w:ascii="Times New Roman" w:hAnsi="Times New Roman" w:cs="Times New Roman"/>
                <w:sz w:val="20"/>
                <w:szCs w:val="20"/>
              </w:rPr>
              <w:t>Portfolio</w:t>
            </w:r>
          </w:p>
        </w:tc>
        <w:tc>
          <w:tcPr>
            <w:tcW w:w="5907" w:type="dxa"/>
            <w:hideMark/>
          </w:tcPr>
          <w:p w:rsidR="00AC5DF1" w:rsidRPr="00827FAD" w:rsidRDefault="00FB5948" w:rsidP="009F205F">
            <w:pPr>
              <w:spacing w:line="276" w:lineRule="auto"/>
              <w:rPr>
                <w:rFonts w:ascii="Times New Roman" w:hAnsi="Times New Roman" w:cs="Times New Roman"/>
                <w:sz w:val="20"/>
                <w:szCs w:val="20"/>
              </w:rPr>
            </w:pPr>
            <w:r w:rsidRPr="00827FAD">
              <w:rPr>
                <w:rFonts w:ascii="Times New Roman" w:hAnsi="Times New Roman" w:cs="Times New Roman"/>
                <w:sz w:val="20"/>
                <w:szCs w:val="20"/>
              </w:rPr>
              <w:t>Distinction between life, non-life, s</w:t>
            </w:r>
            <w:r w:rsidR="003F6F81" w:rsidRPr="00827FAD">
              <w:rPr>
                <w:rFonts w:ascii="Times New Roman" w:hAnsi="Times New Roman" w:cs="Times New Roman"/>
                <w:sz w:val="20"/>
                <w:szCs w:val="20"/>
              </w:rPr>
              <w:t>hare</w:t>
            </w:r>
            <w:r w:rsidRPr="00827FAD">
              <w:rPr>
                <w:rFonts w:ascii="Times New Roman" w:hAnsi="Times New Roman" w:cs="Times New Roman"/>
                <w:sz w:val="20"/>
                <w:szCs w:val="20"/>
              </w:rPr>
              <w:t>holder's funds, general (no split) and ring fenced funds. One of the options in the following closed list shall be used:</w:t>
            </w:r>
            <w:r w:rsidRPr="00827FAD">
              <w:rPr>
                <w:rFonts w:ascii="Times New Roman" w:hAnsi="Times New Roman" w:cs="Times New Roman"/>
                <w:sz w:val="20"/>
                <w:szCs w:val="20"/>
              </w:rPr>
              <w:br/>
            </w:r>
            <w:r w:rsidR="00AC5DF1" w:rsidRPr="00827FAD">
              <w:rPr>
                <w:rFonts w:ascii="Times New Roman" w:hAnsi="Times New Roman" w:cs="Times New Roman"/>
                <w:sz w:val="20"/>
                <w:szCs w:val="20"/>
              </w:rPr>
              <w:t>1 - Life</w:t>
            </w:r>
            <w:r w:rsidR="00AC5DF1" w:rsidRPr="00827FAD">
              <w:rPr>
                <w:rFonts w:ascii="Times New Roman" w:hAnsi="Times New Roman" w:cs="Times New Roman"/>
                <w:sz w:val="20"/>
                <w:szCs w:val="20"/>
              </w:rPr>
              <w:br/>
              <w:t xml:space="preserve">2 - Non-life </w:t>
            </w:r>
          </w:p>
          <w:p w:rsidR="00AC5DF1" w:rsidRPr="00827FAD" w:rsidRDefault="00AC5DF1" w:rsidP="00AC5DF1">
            <w:pPr>
              <w:rPr>
                <w:rFonts w:ascii="Times New Roman" w:hAnsi="Times New Roman" w:cs="Times New Roman"/>
                <w:sz w:val="20"/>
                <w:szCs w:val="20"/>
              </w:rPr>
            </w:pPr>
            <w:r w:rsidRPr="00827FAD">
              <w:rPr>
                <w:rFonts w:ascii="Times New Roman" w:hAnsi="Times New Roman" w:cs="Times New Roman"/>
                <w:sz w:val="20"/>
                <w:szCs w:val="20"/>
              </w:rPr>
              <w:t>3 - Ring fenced funds</w:t>
            </w:r>
          </w:p>
          <w:p w:rsidR="00AC5DF1" w:rsidRPr="00827FAD" w:rsidRDefault="00AC5DF1" w:rsidP="00AC5DF1">
            <w:pPr>
              <w:rPr>
                <w:rFonts w:ascii="Times New Roman" w:hAnsi="Times New Roman" w:cs="Times New Roman"/>
                <w:sz w:val="20"/>
                <w:szCs w:val="20"/>
              </w:rPr>
            </w:pPr>
            <w:r w:rsidRPr="00827FAD">
              <w:rPr>
                <w:rFonts w:ascii="Times New Roman" w:hAnsi="Times New Roman" w:cs="Times New Roman"/>
                <w:sz w:val="20"/>
                <w:szCs w:val="20"/>
              </w:rPr>
              <w:t xml:space="preserve">4 - Other internal funds  </w:t>
            </w:r>
          </w:p>
          <w:p w:rsidR="00FB5948" w:rsidRPr="00827FAD" w:rsidRDefault="00AC5DF1" w:rsidP="00067BE6">
            <w:pPr>
              <w:rPr>
                <w:rFonts w:ascii="Times New Roman" w:hAnsi="Times New Roman" w:cs="Times New Roman"/>
                <w:sz w:val="20"/>
                <w:szCs w:val="20"/>
              </w:rPr>
            </w:pPr>
            <w:r w:rsidRPr="00827FAD">
              <w:rPr>
                <w:rFonts w:ascii="Times New Roman" w:hAnsi="Times New Roman" w:cs="Times New Roman"/>
                <w:sz w:val="20"/>
                <w:szCs w:val="20"/>
              </w:rPr>
              <w:t>5 - Shareholders' funds</w:t>
            </w:r>
            <w:r w:rsidRPr="00827FAD">
              <w:rPr>
                <w:rFonts w:ascii="Times New Roman" w:hAnsi="Times New Roman" w:cs="Times New Roman"/>
                <w:sz w:val="20"/>
                <w:szCs w:val="20"/>
              </w:rPr>
              <w:br/>
              <w:t>6 - General</w:t>
            </w:r>
            <w:r w:rsidR="00FB5948" w:rsidRPr="00827FAD">
              <w:rPr>
                <w:rFonts w:ascii="Times New Roman" w:hAnsi="Times New Roman" w:cs="Times New Roman"/>
                <w:sz w:val="20"/>
                <w:szCs w:val="20"/>
              </w:rPr>
              <w:br/>
            </w:r>
            <w:r w:rsidR="00FB5948" w:rsidRPr="00827FAD">
              <w:rPr>
                <w:rFonts w:ascii="Times New Roman" w:hAnsi="Times New Roman" w:cs="Times New Roman"/>
                <w:sz w:val="20"/>
                <w:szCs w:val="20"/>
              </w:rPr>
              <w:br/>
              <w:t>The split i</w:t>
            </w:r>
            <w:del w:id="27" w:author="Author">
              <w:r w:rsidR="00FB5948" w:rsidRPr="00827FAD" w:rsidDel="00067BE6">
                <w:rPr>
                  <w:rFonts w:ascii="Times New Roman" w:hAnsi="Times New Roman" w:cs="Times New Roman"/>
                  <w:sz w:val="20"/>
                  <w:szCs w:val="20"/>
                </w:rPr>
                <w:delText>n</w:delText>
              </w:r>
            </w:del>
            <w:ins w:id="28" w:author="Author">
              <w:r w:rsidR="00067BE6">
                <w:rPr>
                  <w:rFonts w:ascii="Times New Roman" w:hAnsi="Times New Roman" w:cs="Times New Roman"/>
                  <w:sz w:val="20"/>
                  <w:szCs w:val="20"/>
                </w:rPr>
                <w:t>s</w:t>
              </w:r>
            </w:ins>
            <w:r w:rsidR="00FB5948" w:rsidRPr="00827FAD">
              <w:rPr>
                <w:rFonts w:ascii="Times New Roman" w:hAnsi="Times New Roman" w:cs="Times New Roman"/>
                <w:sz w:val="20"/>
                <w:szCs w:val="20"/>
              </w:rPr>
              <w:t xml:space="preserve"> not mandatory, except for identifying ring fenced funds, but </w:t>
            </w:r>
            <w:r w:rsidR="008A7AB8" w:rsidRPr="00827FAD">
              <w:rPr>
                <w:rFonts w:ascii="Times New Roman" w:hAnsi="Times New Roman" w:cs="Times New Roman"/>
                <w:sz w:val="20"/>
                <w:szCs w:val="20"/>
              </w:rPr>
              <w:t>shall</w:t>
            </w:r>
            <w:r w:rsidR="00FB5948" w:rsidRPr="00827FAD">
              <w:rPr>
                <w:rFonts w:ascii="Times New Roman" w:hAnsi="Times New Roman" w:cs="Times New Roman"/>
                <w:sz w:val="20"/>
                <w:szCs w:val="20"/>
              </w:rPr>
              <w:t xml:space="preserve"> be reported if the undertaking uses it internally. When an undertaking does not apply a split “general” must be used. </w:t>
            </w:r>
          </w:p>
        </w:tc>
      </w:tr>
      <w:tr w:rsidR="00F216FC" w:rsidRPr="00827FAD" w:rsidTr="009F205F">
        <w:trPr>
          <w:trHeight w:val="1140"/>
        </w:trPr>
        <w:tc>
          <w:tcPr>
            <w:tcW w:w="1094" w:type="dxa"/>
            <w:hideMark/>
          </w:tcPr>
          <w:p w:rsidR="00FB5948" w:rsidRPr="00827FAD" w:rsidRDefault="00463DF9" w:rsidP="009F205F">
            <w:pPr>
              <w:pStyle w:val="NoSpacing"/>
              <w:rPr>
                <w:rFonts w:ascii="Times New Roman" w:hAnsi="Times New Roman" w:cs="Times New Roman"/>
                <w:sz w:val="20"/>
                <w:szCs w:val="20"/>
              </w:rPr>
            </w:pPr>
            <w:r w:rsidRPr="009F205F">
              <w:rPr>
                <w:rFonts w:ascii="Times New Roman" w:hAnsi="Times New Roman" w:cs="Times New Roman"/>
                <w:sz w:val="20"/>
                <w:szCs w:val="20"/>
              </w:rPr>
              <w:t>C</w:t>
            </w:r>
            <w:r w:rsidR="00F91832" w:rsidRPr="009F205F">
              <w:rPr>
                <w:rFonts w:ascii="Times New Roman" w:hAnsi="Times New Roman" w:cs="Times New Roman"/>
                <w:sz w:val="20"/>
                <w:szCs w:val="20"/>
              </w:rPr>
              <w:t>006</w:t>
            </w:r>
            <w:r w:rsidR="00267E67" w:rsidRPr="009F205F">
              <w:rPr>
                <w:rFonts w:ascii="Times New Roman" w:hAnsi="Times New Roman" w:cs="Times New Roman"/>
                <w:sz w:val="20"/>
                <w:szCs w:val="20"/>
              </w:rPr>
              <w:t>0</w:t>
            </w:r>
          </w:p>
          <w:p w:rsidR="008F2D0D" w:rsidRPr="009F205F" w:rsidRDefault="008F2D0D" w:rsidP="009F205F">
            <w:pPr>
              <w:pStyle w:val="NoSpacing"/>
              <w:rPr>
                <w:rFonts w:ascii="Times New Roman" w:hAnsi="Times New Roman" w:cs="Times New Roman"/>
                <w:sz w:val="20"/>
                <w:szCs w:val="20"/>
              </w:rPr>
            </w:pPr>
            <w:r w:rsidRPr="00827FAD">
              <w:rPr>
                <w:rFonts w:ascii="Times New Roman" w:hAnsi="Times New Roman" w:cs="Times New Roman"/>
                <w:sz w:val="20"/>
                <w:szCs w:val="20"/>
              </w:rPr>
              <w:t>(A3)</w:t>
            </w:r>
          </w:p>
        </w:tc>
        <w:tc>
          <w:tcPr>
            <w:tcW w:w="2241" w:type="dxa"/>
            <w:gridSpan w:val="2"/>
            <w:hideMark/>
          </w:tcPr>
          <w:p w:rsidR="00FB5948" w:rsidRPr="00827FAD" w:rsidRDefault="00FB5948" w:rsidP="009F205F">
            <w:pPr>
              <w:rPr>
                <w:rFonts w:ascii="Times New Roman" w:hAnsi="Times New Roman" w:cs="Times New Roman"/>
                <w:sz w:val="20"/>
                <w:szCs w:val="20"/>
              </w:rPr>
            </w:pPr>
            <w:r w:rsidRPr="00827FAD">
              <w:rPr>
                <w:rFonts w:ascii="Times New Roman" w:hAnsi="Times New Roman" w:cs="Times New Roman"/>
                <w:sz w:val="20"/>
                <w:szCs w:val="20"/>
              </w:rPr>
              <w:t xml:space="preserve">Asset held in unit linked and index linked </w:t>
            </w:r>
            <w:r w:rsidR="00CF6D36" w:rsidRPr="00827FAD">
              <w:rPr>
                <w:rFonts w:ascii="Times New Roman" w:hAnsi="Times New Roman" w:cs="Times New Roman"/>
                <w:sz w:val="20"/>
                <w:szCs w:val="20"/>
              </w:rPr>
              <w:t>contracts</w:t>
            </w:r>
          </w:p>
        </w:tc>
        <w:tc>
          <w:tcPr>
            <w:tcW w:w="5907" w:type="dxa"/>
            <w:hideMark/>
          </w:tcPr>
          <w:p w:rsidR="00EC0401" w:rsidRPr="00827FAD" w:rsidRDefault="00FB5948" w:rsidP="009F205F">
            <w:pPr>
              <w:spacing w:line="276" w:lineRule="auto"/>
              <w:rPr>
                <w:rFonts w:ascii="Times New Roman" w:hAnsi="Times New Roman" w:cs="Times New Roman"/>
                <w:sz w:val="20"/>
                <w:szCs w:val="20"/>
                <w:lang w:val="en-US"/>
              </w:rPr>
            </w:pPr>
            <w:r w:rsidRPr="00827FAD">
              <w:rPr>
                <w:rFonts w:ascii="Times New Roman" w:hAnsi="Times New Roman" w:cs="Times New Roman"/>
                <w:sz w:val="20"/>
                <w:szCs w:val="20"/>
              </w:rPr>
              <w:t xml:space="preserve">Identify </w:t>
            </w:r>
            <w:r w:rsidR="00F500A2" w:rsidRPr="00827FAD">
              <w:rPr>
                <w:rFonts w:ascii="Times New Roman" w:hAnsi="Times New Roman" w:cs="Times New Roman"/>
                <w:sz w:val="20"/>
                <w:szCs w:val="20"/>
              </w:rPr>
              <w:t xml:space="preserve">the </w:t>
            </w:r>
            <w:r w:rsidRPr="00827FAD">
              <w:rPr>
                <w:rFonts w:ascii="Times New Roman" w:hAnsi="Times New Roman" w:cs="Times New Roman"/>
                <w:sz w:val="20"/>
                <w:szCs w:val="20"/>
              </w:rPr>
              <w:t xml:space="preserve">assets that are </w:t>
            </w:r>
            <w:r w:rsidR="00F500A2" w:rsidRPr="00827FAD">
              <w:rPr>
                <w:rFonts w:ascii="Times New Roman" w:hAnsi="Times New Roman" w:cs="Times New Roman"/>
                <w:sz w:val="20"/>
                <w:szCs w:val="20"/>
              </w:rPr>
              <w:t>held by unit linked and index linked</w:t>
            </w:r>
            <w:r w:rsidR="00CF6D36" w:rsidRPr="00827FAD">
              <w:rPr>
                <w:rFonts w:ascii="Times New Roman" w:hAnsi="Times New Roman" w:cs="Times New Roman"/>
                <w:sz w:val="20"/>
                <w:szCs w:val="20"/>
              </w:rPr>
              <w:t xml:space="preserve"> contracts</w:t>
            </w:r>
            <w:r w:rsidRPr="00827FAD">
              <w:rPr>
                <w:rFonts w:ascii="Times New Roman" w:hAnsi="Times New Roman" w:cs="Times New Roman"/>
                <w:sz w:val="20"/>
                <w:szCs w:val="20"/>
              </w:rPr>
              <w:t>. One of the options in the following closed list shall be used:</w:t>
            </w:r>
            <w:r w:rsidRPr="00827FAD">
              <w:rPr>
                <w:rFonts w:ascii="Times New Roman" w:hAnsi="Times New Roman" w:cs="Times New Roman"/>
                <w:sz w:val="20"/>
                <w:szCs w:val="20"/>
              </w:rPr>
              <w:br/>
            </w:r>
            <w:r w:rsidR="00AC5DF1" w:rsidRPr="00827FAD">
              <w:rPr>
                <w:rFonts w:ascii="Times New Roman" w:hAnsi="Times New Roman" w:cs="Times New Roman"/>
                <w:sz w:val="20"/>
                <w:szCs w:val="20"/>
                <w:lang w:val="en-US"/>
              </w:rPr>
              <w:t>1-</w:t>
            </w:r>
            <w:r w:rsidR="00EC0401" w:rsidRPr="00827FAD">
              <w:rPr>
                <w:rFonts w:ascii="Times New Roman" w:hAnsi="Times New Roman" w:cs="Times New Roman"/>
                <w:sz w:val="20"/>
                <w:szCs w:val="20"/>
                <w:lang w:val="en-US"/>
              </w:rPr>
              <w:t xml:space="preserve"> Unit-linked or index-linked</w:t>
            </w:r>
          </w:p>
          <w:p w:rsidR="00FB5948" w:rsidRPr="00827FAD" w:rsidRDefault="00AC5DF1" w:rsidP="009F205F">
            <w:pPr>
              <w:rPr>
                <w:rFonts w:ascii="Times New Roman" w:hAnsi="Times New Roman" w:cs="Times New Roman"/>
                <w:sz w:val="20"/>
                <w:szCs w:val="20"/>
              </w:rPr>
            </w:pPr>
            <w:r w:rsidRPr="00827FAD">
              <w:rPr>
                <w:rFonts w:ascii="Times New Roman" w:hAnsi="Times New Roman" w:cs="Times New Roman"/>
                <w:sz w:val="20"/>
                <w:szCs w:val="20"/>
                <w:lang w:val="en-US"/>
              </w:rPr>
              <w:t xml:space="preserve">2 - </w:t>
            </w:r>
            <w:r w:rsidR="00EC0401" w:rsidRPr="00827FAD">
              <w:rPr>
                <w:rFonts w:ascii="Times New Roman" w:hAnsi="Times New Roman" w:cs="Times New Roman"/>
                <w:sz w:val="20"/>
                <w:szCs w:val="20"/>
                <w:lang w:val="en-US"/>
              </w:rPr>
              <w:t>Neither unit-linked nor index-linked</w:t>
            </w:r>
          </w:p>
        </w:tc>
      </w:tr>
      <w:tr w:rsidR="00F216FC" w:rsidRPr="00827FAD" w:rsidTr="00485D09">
        <w:trPr>
          <w:trHeight w:val="704"/>
        </w:trPr>
        <w:tc>
          <w:tcPr>
            <w:tcW w:w="1094" w:type="dxa"/>
            <w:hideMark/>
          </w:tcPr>
          <w:p w:rsidR="00FB5948" w:rsidRPr="00827FAD" w:rsidRDefault="00463DF9" w:rsidP="009F205F">
            <w:pPr>
              <w:pStyle w:val="NoSpacing"/>
              <w:rPr>
                <w:rFonts w:ascii="Times New Roman" w:hAnsi="Times New Roman" w:cs="Times New Roman"/>
                <w:sz w:val="20"/>
                <w:szCs w:val="20"/>
              </w:rPr>
            </w:pPr>
            <w:r w:rsidRPr="009F205F">
              <w:rPr>
                <w:rFonts w:ascii="Times New Roman" w:hAnsi="Times New Roman" w:cs="Times New Roman"/>
                <w:sz w:val="20"/>
                <w:szCs w:val="20"/>
              </w:rPr>
              <w:t>C</w:t>
            </w:r>
            <w:r w:rsidR="00F91832" w:rsidRPr="009F205F">
              <w:rPr>
                <w:rFonts w:ascii="Times New Roman" w:hAnsi="Times New Roman" w:cs="Times New Roman"/>
                <w:sz w:val="20"/>
                <w:szCs w:val="20"/>
              </w:rPr>
              <w:t>007</w:t>
            </w:r>
            <w:r w:rsidR="00267E67" w:rsidRPr="009F205F">
              <w:rPr>
                <w:rFonts w:ascii="Times New Roman" w:hAnsi="Times New Roman" w:cs="Times New Roman"/>
                <w:sz w:val="20"/>
                <w:szCs w:val="20"/>
              </w:rPr>
              <w:t>0</w:t>
            </w:r>
          </w:p>
          <w:p w:rsidR="008F2D0D" w:rsidRPr="009F205F" w:rsidRDefault="008F2D0D" w:rsidP="009F205F">
            <w:pPr>
              <w:pStyle w:val="NoSpacing"/>
              <w:rPr>
                <w:rFonts w:ascii="Times New Roman" w:hAnsi="Times New Roman" w:cs="Times New Roman"/>
                <w:sz w:val="20"/>
                <w:szCs w:val="20"/>
              </w:rPr>
            </w:pPr>
            <w:r w:rsidRPr="00827FAD">
              <w:rPr>
                <w:rFonts w:ascii="Times New Roman" w:hAnsi="Times New Roman" w:cs="Times New Roman"/>
                <w:sz w:val="20"/>
                <w:szCs w:val="20"/>
              </w:rPr>
              <w:t>(A6)</w:t>
            </w:r>
          </w:p>
        </w:tc>
        <w:tc>
          <w:tcPr>
            <w:tcW w:w="2241" w:type="dxa"/>
            <w:gridSpan w:val="2"/>
            <w:hideMark/>
          </w:tcPr>
          <w:p w:rsidR="00FB5948" w:rsidRPr="00827FAD" w:rsidRDefault="00FB5948">
            <w:pPr>
              <w:rPr>
                <w:rFonts w:ascii="Times New Roman" w:hAnsi="Times New Roman" w:cs="Times New Roman"/>
                <w:sz w:val="20"/>
                <w:szCs w:val="20"/>
              </w:rPr>
            </w:pPr>
            <w:r w:rsidRPr="00827FAD">
              <w:rPr>
                <w:rFonts w:ascii="Times New Roman" w:hAnsi="Times New Roman" w:cs="Times New Roman"/>
                <w:sz w:val="20"/>
                <w:szCs w:val="20"/>
              </w:rPr>
              <w:t>Dividends</w:t>
            </w:r>
          </w:p>
        </w:tc>
        <w:tc>
          <w:tcPr>
            <w:tcW w:w="5907" w:type="dxa"/>
            <w:hideMark/>
          </w:tcPr>
          <w:p w:rsidR="00FB5948" w:rsidRDefault="00FB5948">
            <w:pPr>
              <w:rPr>
                <w:ins w:id="29" w:author="Author"/>
                <w:rFonts w:ascii="Times New Roman" w:hAnsi="Times New Roman" w:cs="Times New Roman"/>
                <w:sz w:val="20"/>
                <w:szCs w:val="20"/>
              </w:rPr>
            </w:pPr>
            <w:r w:rsidRPr="00827FAD">
              <w:rPr>
                <w:rFonts w:ascii="Times New Roman" w:hAnsi="Times New Roman" w:cs="Times New Roman"/>
                <w:sz w:val="20"/>
                <w:szCs w:val="20"/>
              </w:rPr>
              <w:t xml:space="preserve">Amount of dividends </w:t>
            </w:r>
            <w:ins w:id="30" w:author="Author">
              <w:r w:rsidR="00DC68DF">
                <w:rPr>
                  <w:rFonts w:ascii="Times New Roman" w:hAnsi="Times New Roman" w:cs="Times New Roman"/>
                  <w:sz w:val="20"/>
                  <w:szCs w:val="20"/>
                </w:rPr>
                <w:t>earned over the reporting period,</w:t>
              </w:r>
            </w:ins>
            <w:del w:id="31" w:author="Author">
              <w:r w:rsidRPr="00827FAD" w:rsidDel="00DC68DF">
                <w:rPr>
                  <w:rFonts w:ascii="Times New Roman" w:hAnsi="Times New Roman" w:cs="Times New Roman"/>
                  <w:sz w:val="20"/>
                  <w:szCs w:val="20"/>
                </w:rPr>
                <w:delText>received and accrued</w:delText>
              </w:r>
            </w:del>
            <w:proofErr w:type="gramStart"/>
            <w:ins w:id="32" w:author="Author">
              <w:r w:rsidR="005F76A9">
                <w:rPr>
                  <w:rFonts w:ascii="Times New Roman" w:hAnsi="Times New Roman" w:cs="Times New Roman"/>
                  <w:sz w:val="20"/>
                  <w:szCs w:val="20"/>
                </w:rPr>
                <w:t>,</w:t>
              </w:r>
              <w:proofErr w:type="gramEnd"/>
              <w:r w:rsidR="005F76A9" w:rsidRPr="00827FAD">
                <w:rPr>
                  <w:rFonts w:ascii="Times New Roman" w:hAnsi="Times New Roman" w:cs="Times New Roman"/>
                  <w:sz w:val="20"/>
                  <w:szCs w:val="20"/>
                </w:rPr>
                <w:t xml:space="preserve"> </w:t>
              </w:r>
              <w:r w:rsidR="005F76A9">
                <w:rPr>
                  <w:rFonts w:ascii="Times New Roman" w:hAnsi="Times New Roman" w:cs="Times New Roman"/>
                  <w:sz w:val="20"/>
                  <w:szCs w:val="20"/>
                </w:rPr>
                <w:t xml:space="preserve">i.e. dividends </w:t>
              </w:r>
              <w:r w:rsidR="005F76A9" w:rsidRPr="00005D05">
                <w:rPr>
                  <w:rFonts w:ascii="Times New Roman" w:hAnsi="Times New Roman" w:cs="Times New Roman"/>
                  <w:sz w:val="20"/>
                  <w:szCs w:val="20"/>
                </w:rPr>
                <w:t xml:space="preserve">received less </w:t>
              </w:r>
              <w:r w:rsidR="00DC68DF">
                <w:rPr>
                  <w:rFonts w:ascii="Times New Roman" w:hAnsi="Times New Roman" w:cs="Times New Roman"/>
                  <w:sz w:val="20"/>
                  <w:szCs w:val="20"/>
                </w:rPr>
                <w:t>the right to receive a dividend already recognised</w:t>
              </w:r>
              <w:r w:rsidR="005F76A9">
                <w:rPr>
                  <w:rFonts w:ascii="Times New Roman" w:hAnsi="Times New Roman" w:cs="Times New Roman"/>
                  <w:sz w:val="20"/>
                  <w:szCs w:val="20"/>
                </w:rPr>
                <w:t xml:space="preserve"> </w:t>
              </w:r>
            </w:ins>
            <w:del w:id="33" w:author="Author">
              <w:r w:rsidRPr="00827FAD" w:rsidDel="00DC68DF">
                <w:rPr>
                  <w:rFonts w:ascii="Times New Roman" w:hAnsi="Times New Roman" w:cs="Times New Roman"/>
                  <w:sz w:val="20"/>
                  <w:szCs w:val="20"/>
                </w:rPr>
                <w:delText xml:space="preserve"> </w:delText>
              </w:r>
            </w:del>
            <w:r w:rsidRPr="00827FAD">
              <w:rPr>
                <w:rFonts w:ascii="Times New Roman" w:hAnsi="Times New Roman" w:cs="Times New Roman"/>
                <w:sz w:val="20"/>
                <w:szCs w:val="20"/>
              </w:rPr>
              <w:t xml:space="preserve">at the </w:t>
            </w:r>
            <w:ins w:id="34" w:author="Author">
              <w:r w:rsidR="00DC68DF">
                <w:rPr>
                  <w:rFonts w:ascii="Times New Roman" w:hAnsi="Times New Roman" w:cs="Times New Roman"/>
                  <w:sz w:val="20"/>
                  <w:szCs w:val="20"/>
                </w:rPr>
                <w:t>beginning of the reporting period, plus the</w:t>
              </w:r>
              <w:r w:rsidR="00DC68DF" w:rsidRPr="00FA4E20">
                <w:rPr>
                  <w:rFonts w:ascii="Times New Roman" w:hAnsi="Times New Roman" w:cs="Times New Roman"/>
                  <w:sz w:val="20"/>
                  <w:szCs w:val="20"/>
                </w:rPr>
                <w:t xml:space="preserve"> right to receive a dividend recogni</w:t>
              </w:r>
              <w:r w:rsidR="00DC68DF">
                <w:rPr>
                  <w:rFonts w:ascii="Times New Roman" w:hAnsi="Times New Roman" w:cs="Times New Roman"/>
                  <w:sz w:val="20"/>
                  <w:szCs w:val="20"/>
                </w:rPr>
                <w:t>s</w:t>
              </w:r>
              <w:r w:rsidR="00DC68DF" w:rsidRPr="00FA4E20">
                <w:rPr>
                  <w:rFonts w:ascii="Times New Roman" w:hAnsi="Times New Roman" w:cs="Times New Roman"/>
                  <w:sz w:val="20"/>
                  <w:szCs w:val="20"/>
                </w:rPr>
                <w:t xml:space="preserve">ed at the </w:t>
              </w:r>
            </w:ins>
            <w:r w:rsidRPr="00827FAD">
              <w:rPr>
                <w:rFonts w:ascii="Times New Roman" w:hAnsi="Times New Roman" w:cs="Times New Roman"/>
                <w:sz w:val="20"/>
                <w:szCs w:val="20"/>
              </w:rPr>
              <w:t xml:space="preserve">end of the reporting period. Applicable to dividend paying assets such as equity, preferred securities and </w:t>
            </w:r>
            <w:ins w:id="35" w:author="Author">
              <w:r w:rsidR="005E61F9">
                <w:rPr>
                  <w:rFonts w:ascii="Times New Roman" w:hAnsi="Times New Roman" w:cs="Times New Roman"/>
                  <w:sz w:val="20"/>
                  <w:szCs w:val="20"/>
                </w:rPr>
                <w:t xml:space="preserve">collective </w:t>
              </w:r>
            </w:ins>
            <w:r w:rsidRPr="00827FAD">
              <w:rPr>
                <w:rFonts w:ascii="Times New Roman" w:hAnsi="Times New Roman" w:cs="Times New Roman"/>
                <w:sz w:val="20"/>
                <w:szCs w:val="20"/>
              </w:rPr>
              <w:t xml:space="preserve">investment </w:t>
            </w:r>
            <w:ins w:id="36" w:author="Author">
              <w:r w:rsidR="005E61F9">
                <w:rPr>
                  <w:rFonts w:ascii="Times New Roman" w:hAnsi="Times New Roman" w:cs="Times New Roman"/>
                  <w:sz w:val="20"/>
                  <w:szCs w:val="20"/>
                </w:rPr>
                <w:t>undertaking</w:t>
              </w:r>
            </w:ins>
            <w:del w:id="37" w:author="Author">
              <w:r w:rsidRPr="00827FAD" w:rsidDel="005E61F9">
                <w:rPr>
                  <w:rFonts w:ascii="Times New Roman" w:hAnsi="Times New Roman" w:cs="Times New Roman"/>
                  <w:sz w:val="20"/>
                  <w:szCs w:val="20"/>
                </w:rPr>
                <w:delText>fund</w:delText>
              </w:r>
            </w:del>
            <w:r w:rsidRPr="00827FAD">
              <w:rPr>
                <w:rFonts w:ascii="Times New Roman" w:hAnsi="Times New Roman" w:cs="Times New Roman"/>
                <w:sz w:val="20"/>
                <w:szCs w:val="20"/>
              </w:rPr>
              <w:t>s.</w:t>
            </w:r>
          </w:p>
          <w:p w:rsidR="005F76A9" w:rsidRPr="00827FAD" w:rsidRDefault="005F76A9" w:rsidP="00DC68DF">
            <w:pPr>
              <w:rPr>
                <w:rFonts w:ascii="Times New Roman" w:hAnsi="Times New Roman" w:cs="Times New Roman"/>
                <w:sz w:val="20"/>
                <w:szCs w:val="20"/>
              </w:rPr>
            </w:pPr>
            <w:ins w:id="38" w:author="Author">
              <w:r>
                <w:rPr>
                  <w:rFonts w:ascii="Times New Roman" w:hAnsi="Times New Roman" w:cs="Times New Roman"/>
                  <w:sz w:val="20"/>
                  <w:szCs w:val="20"/>
                </w:rPr>
                <w:t>Includes also dividends</w:t>
              </w:r>
              <w:r w:rsidRPr="00827FAD">
                <w:rPr>
                  <w:rFonts w:ascii="Times New Roman" w:hAnsi="Times New Roman" w:cs="Times New Roman"/>
                  <w:sz w:val="20"/>
                  <w:szCs w:val="20"/>
                </w:rPr>
                <w:t xml:space="preserve"> received </w:t>
              </w:r>
              <w:r w:rsidR="00DC68DF">
                <w:rPr>
                  <w:rFonts w:ascii="Times New Roman" w:hAnsi="Times New Roman" w:cs="Times New Roman"/>
                  <w:sz w:val="20"/>
                  <w:szCs w:val="20"/>
                </w:rPr>
                <w:t>from</w:t>
              </w:r>
              <w:r w:rsidRPr="00827FAD">
                <w:rPr>
                  <w:rFonts w:ascii="Times New Roman" w:hAnsi="Times New Roman" w:cs="Times New Roman"/>
                  <w:sz w:val="20"/>
                  <w:szCs w:val="20"/>
                </w:rPr>
                <w:t xml:space="preserve"> asset</w:t>
              </w:r>
              <w:r w:rsidR="00DC68DF">
                <w:rPr>
                  <w:rFonts w:ascii="Times New Roman" w:hAnsi="Times New Roman" w:cs="Times New Roman"/>
                  <w:sz w:val="20"/>
                  <w:szCs w:val="20"/>
                </w:rPr>
                <w:t>s</w:t>
              </w:r>
              <w:r w:rsidRPr="00827FAD">
                <w:rPr>
                  <w:rFonts w:ascii="Times New Roman" w:hAnsi="Times New Roman" w:cs="Times New Roman"/>
                  <w:sz w:val="20"/>
                  <w:szCs w:val="20"/>
                </w:rPr>
                <w:t xml:space="preserve"> </w:t>
              </w:r>
              <w:r w:rsidR="00DC68DF">
                <w:rPr>
                  <w:rFonts w:ascii="Times New Roman" w:hAnsi="Times New Roman" w:cs="Times New Roman"/>
                  <w:sz w:val="20"/>
                  <w:szCs w:val="20"/>
                </w:rPr>
                <w:t>that have been</w:t>
              </w:r>
              <w:r w:rsidRPr="00827FAD">
                <w:rPr>
                  <w:rFonts w:ascii="Times New Roman" w:hAnsi="Times New Roman" w:cs="Times New Roman"/>
                  <w:sz w:val="20"/>
                  <w:szCs w:val="20"/>
                </w:rPr>
                <w:t xml:space="preserve"> sold or matured</w:t>
              </w:r>
              <w:r>
                <w:rPr>
                  <w:rFonts w:ascii="Times New Roman" w:hAnsi="Times New Roman" w:cs="Times New Roman"/>
                  <w:sz w:val="20"/>
                  <w:szCs w:val="20"/>
                </w:rPr>
                <w:t>.</w:t>
              </w:r>
            </w:ins>
          </w:p>
        </w:tc>
      </w:tr>
      <w:tr w:rsidR="00F216FC" w:rsidRPr="00827FAD" w:rsidTr="00485D09">
        <w:trPr>
          <w:trHeight w:val="1268"/>
        </w:trPr>
        <w:tc>
          <w:tcPr>
            <w:tcW w:w="1094" w:type="dxa"/>
            <w:hideMark/>
          </w:tcPr>
          <w:p w:rsidR="00FB5948" w:rsidRPr="00827FAD" w:rsidRDefault="00463DF9" w:rsidP="009F205F">
            <w:pPr>
              <w:pStyle w:val="NoSpacing"/>
              <w:rPr>
                <w:rFonts w:ascii="Times New Roman" w:hAnsi="Times New Roman" w:cs="Times New Roman"/>
                <w:sz w:val="20"/>
                <w:szCs w:val="20"/>
              </w:rPr>
            </w:pPr>
            <w:r w:rsidRPr="009F205F">
              <w:rPr>
                <w:rFonts w:ascii="Times New Roman" w:hAnsi="Times New Roman" w:cs="Times New Roman"/>
                <w:sz w:val="20"/>
                <w:szCs w:val="20"/>
              </w:rPr>
              <w:t>C</w:t>
            </w:r>
            <w:r w:rsidR="00F91832" w:rsidRPr="009F205F">
              <w:rPr>
                <w:rFonts w:ascii="Times New Roman" w:hAnsi="Times New Roman" w:cs="Times New Roman"/>
                <w:sz w:val="20"/>
                <w:szCs w:val="20"/>
              </w:rPr>
              <w:t>008</w:t>
            </w:r>
            <w:r w:rsidR="00267E67" w:rsidRPr="009F205F">
              <w:rPr>
                <w:rFonts w:ascii="Times New Roman" w:hAnsi="Times New Roman" w:cs="Times New Roman"/>
                <w:sz w:val="20"/>
                <w:szCs w:val="20"/>
              </w:rPr>
              <w:t>0</w:t>
            </w:r>
          </w:p>
          <w:p w:rsidR="008F2D0D" w:rsidRPr="009F205F" w:rsidRDefault="008F2D0D" w:rsidP="009F205F">
            <w:pPr>
              <w:pStyle w:val="NoSpacing"/>
              <w:rPr>
                <w:rFonts w:ascii="Times New Roman" w:hAnsi="Times New Roman" w:cs="Times New Roman"/>
                <w:sz w:val="20"/>
                <w:szCs w:val="20"/>
              </w:rPr>
            </w:pPr>
            <w:r w:rsidRPr="00827FAD">
              <w:rPr>
                <w:rFonts w:ascii="Times New Roman" w:hAnsi="Times New Roman" w:cs="Times New Roman"/>
                <w:sz w:val="20"/>
                <w:szCs w:val="20"/>
              </w:rPr>
              <w:t>(A7)</w:t>
            </w:r>
          </w:p>
        </w:tc>
        <w:tc>
          <w:tcPr>
            <w:tcW w:w="2241" w:type="dxa"/>
            <w:gridSpan w:val="2"/>
            <w:hideMark/>
          </w:tcPr>
          <w:p w:rsidR="00FB5948" w:rsidRPr="00827FAD" w:rsidRDefault="00FB5948">
            <w:pPr>
              <w:rPr>
                <w:rFonts w:ascii="Times New Roman" w:hAnsi="Times New Roman" w:cs="Times New Roman"/>
                <w:sz w:val="20"/>
                <w:szCs w:val="20"/>
              </w:rPr>
            </w:pPr>
            <w:r w:rsidRPr="00827FAD">
              <w:rPr>
                <w:rFonts w:ascii="Times New Roman" w:hAnsi="Times New Roman" w:cs="Times New Roman"/>
                <w:sz w:val="20"/>
                <w:szCs w:val="20"/>
              </w:rPr>
              <w:t>Interest</w:t>
            </w:r>
          </w:p>
        </w:tc>
        <w:tc>
          <w:tcPr>
            <w:tcW w:w="5907" w:type="dxa"/>
            <w:hideMark/>
          </w:tcPr>
          <w:p w:rsidR="00B778B5" w:rsidRDefault="00FB5948" w:rsidP="004C669B">
            <w:pPr>
              <w:rPr>
                <w:ins w:id="39" w:author="Author"/>
                <w:rFonts w:ascii="Times New Roman" w:hAnsi="Times New Roman" w:cs="Times New Roman"/>
                <w:sz w:val="20"/>
                <w:szCs w:val="20"/>
              </w:rPr>
            </w:pPr>
            <w:r w:rsidRPr="00827FAD">
              <w:rPr>
                <w:rFonts w:ascii="Times New Roman" w:hAnsi="Times New Roman" w:cs="Times New Roman"/>
                <w:sz w:val="20"/>
                <w:szCs w:val="20"/>
              </w:rPr>
              <w:t xml:space="preserve">Amount of interest </w:t>
            </w:r>
            <w:del w:id="40" w:author="Author">
              <w:r w:rsidRPr="00827FAD" w:rsidDel="005E61F9">
                <w:rPr>
                  <w:rFonts w:ascii="Times New Roman" w:hAnsi="Times New Roman" w:cs="Times New Roman"/>
                  <w:sz w:val="20"/>
                  <w:szCs w:val="20"/>
                </w:rPr>
                <w:delText>received and accru</w:delText>
              </w:r>
            </w:del>
            <w:ins w:id="41" w:author="Author">
              <w:r w:rsidR="005E61F9">
                <w:rPr>
                  <w:rFonts w:ascii="Times New Roman" w:hAnsi="Times New Roman" w:cs="Times New Roman"/>
                  <w:sz w:val="20"/>
                  <w:szCs w:val="20"/>
                </w:rPr>
                <w:t>earn</w:t>
              </w:r>
            </w:ins>
            <w:r w:rsidRPr="00827FAD">
              <w:rPr>
                <w:rFonts w:ascii="Times New Roman" w:hAnsi="Times New Roman" w:cs="Times New Roman"/>
                <w:sz w:val="20"/>
                <w:szCs w:val="20"/>
              </w:rPr>
              <w:t>ed</w:t>
            </w:r>
            <w:ins w:id="42" w:author="Author">
              <w:r w:rsidR="005F76A9">
                <w:rPr>
                  <w:rFonts w:ascii="Times New Roman" w:hAnsi="Times New Roman" w:cs="Times New Roman"/>
                  <w:sz w:val="20"/>
                  <w:szCs w:val="20"/>
                </w:rPr>
                <w:t>,</w:t>
              </w:r>
              <w:r w:rsidR="005F76A9" w:rsidRPr="00827FAD">
                <w:rPr>
                  <w:rFonts w:ascii="Times New Roman" w:hAnsi="Times New Roman" w:cs="Times New Roman"/>
                  <w:sz w:val="20"/>
                  <w:szCs w:val="20"/>
                </w:rPr>
                <w:t xml:space="preserve"> </w:t>
              </w:r>
              <w:r w:rsidR="005F76A9">
                <w:rPr>
                  <w:rFonts w:ascii="Times New Roman" w:hAnsi="Times New Roman" w:cs="Times New Roman"/>
                  <w:sz w:val="20"/>
                  <w:szCs w:val="20"/>
                </w:rPr>
                <w:t xml:space="preserve">i.e. interest </w:t>
              </w:r>
              <w:r w:rsidR="005F76A9" w:rsidRPr="00005D05">
                <w:rPr>
                  <w:rFonts w:ascii="Times New Roman" w:hAnsi="Times New Roman" w:cs="Times New Roman"/>
                  <w:sz w:val="20"/>
                  <w:szCs w:val="20"/>
                </w:rPr>
                <w:t xml:space="preserve">received less accrued </w:t>
              </w:r>
              <w:r w:rsidR="005F76A9">
                <w:rPr>
                  <w:rFonts w:ascii="Times New Roman" w:hAnsi="Times New Roman" w:cs="Times New Roman"/>
                  <w:sz w:val="20"/>
                  <w:szCs w:val="20"/>
                </w:rPr>
                <w:t>interest</w:t>
              </w:r>
              <w:r w:rsidR="005F76A9" w:rsidRPr="00005D05">
                <w:rPr>
                  <w:rFonts w:ascii="Times New Roman" w:hAnsi="Times New Roman" w:cs="Times New Roman"/>
                  <w:sz w:val="20"/>
                  <w:szCs w:val="20"/>
                </w:rPr>
                <w:t xml:space="preserve"> at </w:t>
              </w:r>
              <w:r w:rsidR="005E61F9">
                <w:rPr>
                  <w:rFonts w:ascii="Times New Roman" w:hAnsi="Times New Roman" w:cs="Times New Roman"/>
                  <w:sz w:val="20"/>
                  <w:szCs w:val="20"/>
                </w:rPr>
                <w:t xml:space="preserve">the </w:t>
              </w:r>
              <w:r w:rsidR="005F76A9" w:rsidRPr="00005D05">
                <w:rPr>
                  <w:rFonts w:ascii="Times New Roman" w:hAnsi="Times New Roman" w:cs="Times New Roman"/>
                  <w:sz w:val="20"/>
                  <w:szCs w:val="20"/>
                </w:rPr>
                <w:t xml:space="preserve">start of </w:t>
              </w:r>
              <w:r w:rsidR="005E61F9">
                <w:rPr>
                  <w:rFonts w:ascii="Times New Roman" w:hAnsi="Times New Roman" w:cs="Times New Roman"/>
                  <w:sz w:val="20"/>
                  <w:szCs w:val="20"/>
                </w:rPr>
                <w:t xml:space="preserve">the </w:t>
              </w:r>
              <w:r w:rsidR="005F76A9" w:rsidRPr="00005D05">
                <w:rPr>
                  <w:rFonts w:ascii="Times New Roman" w:hAnsi="Times New Roman" w:cs="Times New Roman"/>
                  <w:sz w:val="20"/>
                  <w:szCs w:val="20"/>
                </w:rPr>
                <w:t xml:space="preserve">period plus accrued </w:t>
              </w:r>
              <w:r w:rsidR="005F76A9">
                <w:rPr>
                  <w:rFonts w:ascii="Times New Roman" w:hAnsi="Times New Roman" w:cs="Times New Roman"/>
                  <w:sz w:val="20"/>
                  <w:szCs w:val="20"/>
                </w:rPr>
                <w:t xml:space="preserve">interest, </w:t>
              </w:r>
            </w:ins>
            <w:del w:id="43" w:author="Author">
              <w:r w:rsidRPr="00827FAD" w:rsidDel="005E61F9">
                <w:rPr>
                  <w:rFonts w:ascii="Times New Roman" w:hAnsi="Times New Roman" w:cs="Times New Roman"/>
                  <w:sz w:val="20"/>
                  <w:szCs w:val="20"/>
                </w:rPr>
                <w:delText xml:space="preserve"> </w:delText>
              </w:r>
            </w:del>
            <w:r w:rsidRPr="00827FAD">
              <w:rPr>
                <w:rFonts w:ascii="Times New Roman" w:hAnsi="Times New Roman" w:cs="Times New Roman"/>
                <w:sz w:val="20"/>
                <w:szCs w:val="20"/>
              </w:rPr>
              <w:t>at the end of the reporting period.</w:t>
            </w:r>
          </w:p>
          <w:p w:rsidR="00DC68DF" w:rsidRPr="00827FAD" w:rsidRDefault="00DC68DF" w:rsidP="004C669B">
            <w:pPr>
              <w:rPr>
                <w:rFonts w:ascii="Times New Roman" w:hAnsi="Times New Roman" w:cs="Times New Roman"/>
                <w:sz w:val="20"/>
                <w:szCs w:val="20"/>
              </w:rPr>
            </w:pPr>
          </w:p>
          <w:p w:rsidR="00FB5948" w:rsidRPr="00827FAD" w:rsidRDefault="005E61F9" w:rsidP="005E61F9">
            <w:pPr>
              <w:spacing w:after="200" w:line="276" w:lineRule="auto"/>
              <w:rPr>
                <w:rFonts w:ascii="Times New Roman" w:hAnsi="Times New Roman" w:cs="Times New Roman"/>
                <w:sz w:val="20"/>
                <w:szCs w:val="20"/>
              </w:rPr>
            </w:pPr>
            <w:ins w:id="44" w:author="Author">
              <w:r>
                <w:rPr>
                  <w:rFonts w:ascii="Times New Roman" w:hAnsi="Times New Roman" w:cs="Times New Roman"/>
                  <w:sz w:val="20"/>
                  <w:szCs w:val="20"/>
                </w:rPr>
                <w:t xml:space="preserve">Includes </w:t>
              </w:r>
              <w:del w:id="45" w:author="Author">
                <w:r w:rsidR="00DC68DF" w:rsidDel="005E61F9">
                  <w:rPr>
                    <w:rFonts w:ascii="Times New Roman" w:hAnsi="Times New Roman" w:cs="Times New Roman"/>
                    <w:sz w:val="20"/>
                    <w:szCs w:val="20"/>
                  </w:rPr>
                  <w:delText>I</w:delText>
                </w:r>
              </w:del>
              <w:r>
                <w:rPr>
                  <w:rFonts w:ascii="Times New Roman" w:hAnsi="Times New Roman" w:cs="Times New Roman"/>
                  <w:sz w:val="20"/>
                  <w:szCs w:val="20"/>
                </w:rPr>
                <w:t>i</w:t>
              </w:r>
              <w:r w:rsidR="00DC68DF">
                <w:rPr>
                  <w:rFonts w:ascii="Times New Roman" w:hAnsi="Times New Roman" w:cs="Times New Roman"/>
                  <w:sz w:val="20"/>
                  <w:szCs w:val="20"/>
                </w:rPr>
                <w:t xml:space="preserve">nterest received </w:t>
              </w:r>
              <w:r w:rsidRPr="00E734D1">
                <w:rPr>
                  <w:rFonts w:ascii="Times New Roman" w:hAnsi="Times New Roman" w:cs="Times New Roman"/>
                  <w:sz w:val="20"/>
                  <w:szCs w:val="20"/>
                </w:rPr>
                <w:t>when the asset is sold/ matured or when the coupon is received</w:t>
              </w:r>
              <w:r>
                <w:rPr>
                  <w:rFonts w:ascii="Times New Roman" w:hAnsi="Times New Roman" w:cs="Times New Roman"/>
                  <w:sz w:val="20"/>
                  <w:szCs w:val="20"/>
                </w:rPr>
                <w:t>.</w:t>
              </w:r>
              <w:r w:rsidDel="005E61F9">
                <w:rPr>
                  <w:rFonts w:ascii="Times New Roman" w:hAnsi="Times New Roman" w:cs="Times New Roman"/>
                  <w:sz w:val="20"/>
                  <w:szCs w:val="20"/>
                </w:rPr>
                <w:t xml:space="preserve"> </w:t>
              </w:r>
              <w:del w:id="46" w:author="Author">
                <w:r w:rsidR="00DC68DF" w:rsidDel="005E61F9">
                  <w:rPr>
                    <w:rFonts w:ascii="Times New Roman" w:hAnsi="Times New Roman" w:cs="Times New Roman"/>
                    <w:sz w:val="20"/>
                    <w:szCs w:val="20"/>
                  </w:rPr>
                  <w:delText xml:space="preserve">means interests when the assets is sold/ matured or when the coupon is received </w:delText>
                </w:r>
              </w:del>
            </w:ins>
            <w:del w:id="47" w:author="Author">
              <w:r w:rsidR="00CF6D36" w:rsidRPr="00827FAD" w:rsidDel="00DC68DF">
                <w:rPr>
                  <w:rFonts w:ascii="Times New Roman" w:hAnsi="Times New Roman" w:cs="Times New Roman"/>
                  <w:sz w:val="20"/>
                  <w:szCs w:val="20"/>
                </w:rPr>
                <w:delText>Includes also i</w:delText>
              </w:r>
              <w:r w:rsidR="00FB5948" w:rsidRPr="00827FAD" w:rsidDel="00DC68DF">
                <w:rPr>
                  <w:rFonts w:ascii="Times New Roman" w:hAnsi="Times New Roman" w:cs="Times New Roman"/>
                  <w:sz w:val="20"/>
                  <w:szCs w:val="20"/>
                </w:rPr>
                <w:delText>nterest received when the asset is sold or matured</w:delText>
              </w:r>
              <w:r w:rsidR="00F64D0A" w:rsidDel="00DC68DF">
                <w:rPr>
                  <w:rFonts w:ascii="Times New Roman" w:hAnsi="Times New Roman" w:cs="Times New Roman"/>
                  <w:sz w:val="20"/>
                  <w:szCs w:val="20"/>
                </w:rPr>
                <w:delText>.</w:delText>
              </w:r>
            </w:del>
            <w:r w:rsidR="00FB5948" w:rsidRPr="00827FAD">
              <w:rPr>
                <w:rFonts w:ascii="Times New Roman" w:hAnsi="Times New Roman" w:cs="Times New Roman"/>
                <w:sz w:val="20"/>
                <w:szCs w:val="20"/>
              </w:rPr>
              <w:br/>
              <w:t xml:space="preserve">Applicable to coupon and interest paying assets such as bonds, loans and deposits. </w:t>
            </w:r>
          </w:p>
        </w:tc>
      </w:tr>
      <w:tr w:rsidR="00F216FC" w:rsidRPr="00827FAD" w:rsidTr="009F205F">
        <w:trPr>
          <w:trHeight w:val="660"/>
        </w:trPr>
        <w:tc>
          <w:tcPr>
            <w:tcW w:w="1094" w:type="dxa"/>
            <w:hideMark/>
          </w:tcPr>
          <w:p w:rsidR="00FB5948" w:rsidRPr="00827FAD" w:rsidRDefault="00463DF9" w:rsidP="009F205F">
            <w:pPr>
              <w:pStyle w:val="NoSpacing"/>
              <w:rPr>
                <w:rFonts w:ascii="Times New Roman" w:hAnsi="Times New Roman" w:cs="Times New Roman"/>
                <w:sz w:val="20"/>
                <w:szCs w:val="20"/>
              </w:rPr>
            </w:pPr>
            <w:r w:rsidRPr="009F205F">
              <w:rPr>
                <w:rFonts w:ascii="Times New Roman" w:hAnsi="Times New Roman" w:cs="Times New Roman"/>
                <w:sz w:val="20"/>
                <w:szCs w:val="20"/>
              </w:rPr>
              <w:t>C</w:t>
            </w:r>
            <w:r w:rsidR="00F91832" w:rsidRPr="009F205F">
              <w:rPr>
                <w:rFonts w:ascii="Times New Roman" w:hAnsi="Times New Roman" w:cs="Times New Roman"/>
                <w:sz w:val="20"/>
                <w:szCs w:val="20"/>
              </w:rPr>
              <w:t>009</w:t>
            </w:r>
            <w:r w:rsidR="00267E67" w:rsidRPr="009F205F">
              <w:rPr>
                <w:rFonts w:ascii="Times New Roman" w:hAnsi="Times New Roman" w:cs="Times New Roman"/>
                <w:sz w:val="20"/>
                <w:szCs w:val="20"/>
              </w:rPr>
              <w:t>0</w:t>
            </w:r>
          </w:p>
          <w:p w:rsidR="008F2D0D" w:rsidRPr="009F205F" w:rsidRDefault="008F2D0D" w:rsidP="009F205F">
            <w:pPr>
              <w:pStyle w:val="NoSpacing"/>
              <w:rPr>
                <w:rFonts w:ascii="Times New Roman" w:hAnsi="Times New Roman" w:cs="Times New Roman"/>
                <w:sz w:val="20"/>
                <w:szCs w:val="20"/>
              </w:rPr>
            </w:pPr>
            <w:r w:rsidRPr="00827FAD">
              <w:rPr>
                <w:rFonts w:ascii="Times New Roman" w:hAnsi="Times New Roman" w:cs="Times New Roman"/>
                <w:sz w:val="20"/>
                <w:szCs w:val="20"/>
              </w:rPr>
              <w:t>(A8)</w:t>
            </w:r>
          </w:p>
        </w:tc>
        <w:tc>
          <w:tcPr>
            <w:tcW w:w="2241" w:type="dxa"/>
            <w:gridSpan w:val="2"/>
            <w:hideMark/>
          </w:tcPr>
          <w:p w:rsidR="00FB5948" w:rsidRPr="00827FAD" w:rsidRDefault="00FB5948">
            <w:pPr>
              <w:rPr>
                <w:rFonts w:ascii="Times New Roman" w:hAnsi="Times New Roman" w:cs="Times New Roman"/>
                <w:sz w:val="20"/>
                <w:szCs w:val="20"/>
              </w:rPr>
            </w:pPr>
            <w:r w:rsidRPr="00827FAD">
              <w:rPr>
                <w:rFonts w:ascii="Times New Roman" w:hAnsi="Times New Roman" w:cs="Times New Roman"/>
                <w:sz w:val="20"/>
                <w:szCs w:val="20"/>
              </w:rPr>
              <w:t>Rent</w:t>
            </w:r>
          </w:p>
        </w:tc>
        <w:tc>
          <w:tcPr>
            <w:tcW w:w="5907" w:type="dxa"/>
            <w:hideMark/>
          </w:tcPr>
          <w:p w:rsidR="00520DFA" w:rsidRDefault="00FB5948">
            <w:pPr>
              <w:rPr>
                <w:rFonts w:ascii="Times New Roman" w:hAnsi="Times New Roman" w:cs="Times New Roman"/>
                <w:sz w:val="20"/>
                <w:szCs w:val="20"/>
              </w:rPr>
            </w:pPr>
            <w:r w:rsidRPr="00827FAD">
              <w:rPr>
                <w:rFonts w:ascii="Times New Roman" w:hAnsi="Times New Roman" w:cs="Times New Roman"/>
                <w:sz w:val="20"/>
                <w:szCs w:val="20"/>
              </w:rPr>
              <w:t xml:space="preserve">Amount of rent </w:t>
            </w:r>
            <w:del w:id="48" w:author="Author">
              <w:r w:rsidRPr="00827FAD" w:rsidDel="005E61F9">
                <w:rPr>
                  <w:rFonts w:ascii="Times New Roman" w:hAnsi="Times New Roman" w:cs="Times New Roman"/>
                  <w:sz w:val="20"/>
                  <w:szCs w:val="20"/>
                </w:rPr>
                <w:delText>received and accru</w:delText>
              </w:r>
            </w:del>
            <w:ins w:id="49" w:author="Author">
              <w:r w:rsidR="005E61F9">
                <w:rPr>
                  <w:rFonts w:ascii="Times New Roman" w:hAnsi="Times New Roman" w:cs="Times New Roman"/>
                  <w:sz w:val="20"/>
                  <w:szCs w:val="20"/>
                </w:rPr>
                <w:t>earn</w:t>
              </w:r>
            </w:ins>
            <w:r w:rsidRPr="00827FAD">
              <w:rPr>
                <w:rFonts w:ascii="Times New Roman" w:hAnsi="Times New Roman" w:cs="Times New Roman"/>
                <w:sz w:val="20"/>
                <w:szCs w:val="20"/>
              </w:rPr>
              <w:t>ed</w:t>
            </w:r>
            <w:ins w:id="50" w:author="Author">
              <w:r w:rsidR="005F76A9">
                <w:rPr>
                  <w:rFonts w:ascii="Times New Roman" w:hAnsi="Times New Roman" w:cs="Times New Roman"/>
                  <w:sz w:val="20"/>
                  <w:szCs w:val="20"/>
                </w:rPr>
                <w:t>,</w:t>
              </w:r>
              <w:r w:rsidR="005F76A9" w:rsidRPr="00827FAD">
                <w:rPr>
                  <w:rFonts w:ascii="Times New Roman" w:hAnsi="Times New Roman" w:cs="Times New Roman"/>
                  <w:sz w:val="20"/>
                  <w:szCs w:val="20"/>
                </w:rPr>
                <w:t xml:space="preserve"> </w:t>
              </w:r>
              <w:r w:rsidR="005F76A9">
                <w:rPr>
                  <w:rFonts w:ascii="Times New Roman" w:hAnsi="Times New Roman" w:cs="Times New Roman"/>
                  <w:sz w:val="20"/>
                  <w:szCs w:val="20"/>
                </w:rPr>
                <w:t xml:space="preserve">i.e. rent </w:t>
              </w:r>
              <w:r w:rsidR="005F76A9" w:rsidRPr="00005D05">
                <w:rPr>
                  <w:rFonts w:ascii="Times New Roman" w:hAnsi="Times New Roman" w:cs="Times New Roman"/>
                  <w:sz w:val="20"/>
                  <w:szCs w:val="20"/>
                </w:rPr>
                <w:t xml:space="preserve">received less accrued </w:t>
              </w:r>
              <w:r w:rsidR="005F76A9">
                <w:rPr>
                  <w:rFonts w:ascii="Times New Roman" w:hAnsi="Times New Roman" w:cs="Times New Roman"/>
                  <w:sz w:val="20"/>
                  <w:szCs w:val="20"/>
                </w:rPr>
                <w:t>rent</w:t>
              </w:r>
              <w:r w:rsidR="005F76A9" w:rsidRPr="00005D05">
                <w:rPr>
                  <w:rFonts w:ascii="Times New Roman" w:hAnsi="Times New Roman" w:cs="Times New Roman"/>
                  <w:sz w:val="20"/>
                  <w:szCs w:val="20"/>
                </w:rPr>
                <w:t xml:space="preserve"> at </w:t>
              </w:r>
              <w:r w:rsidR="005E61F9">
                <w:rPr>
                  <w:rFonts w:ascii="Times New Roman" w:hAnsi="Times New Roman" w:cs="Times New Roman"/>
                  <w:sz w:val="20"/>
                  <w:szCs w:val="20"/>
                </w:rPr>
                <w:t xml:space="preserve">the </w:t>
              </w:r>
              <w:r w:rsidR="005F76A9" w:rsidRPr="00005D05">
                <w:rPr>
                  <w:rFonts w:ascii="Times New Roman" w:hAnsi="Times New Roman" w:cs="Times New Roman"/>
                  <w:sz w:val="20"/>
                  <w:szCs w:val="20"/>
                </w:rPr>
                <w:t xml:space="preserve">start of </w:t>
              </w:r>
              <w:r w:rsidR="005E61F9">
                <w:rPr>
                  <w:rFonts w:ascii="Times New Roman" w:hAnsi="Times New Roman" w:cs="Times New Roman"/>
                  <w:sz w:val="20"/>
                  <w:szCs w:val="20"/>
                </w:rPr>
                <w:t xml:space="preserve">the </w:t>
              </w:r>
              <w:r w:rsidR="005F76A9" w:rsidRPr="00005D05">
                <w:rPr>
                  <w:rFonts w:ascii="Times New Roman" w:hAnsi="Times New Roman" w:cs="Times New Roman"/>
                  <w:sz w:val="20"/>
                  <w:szCs w:val="20"/>
                </w:rPr>
                <w:t xml:space="preserve">period plus accrued </w:t>
              </w:r>
              <w:r w:rsidR="005F76A9">
                <w:rPr>
                  <w:rFonts w:ascii="Times New Roman" w:hAnsi="Times New Roman" w:cs="Times New Roman"/>
                  <w:sz w:val="20"/>
                  <w:szCs w:val="20"/>
                </w:rPr>
                <w:t>rent,</w:t>
              </w:r>
              <w:r w:rsidR="005F76A9" w:rsidRPr="00827FAD">
                <w:rPr>
                  <w:rFonts w:ascii="Times New Roman" w:hAnsi="Times New Roman" w:cs="Times New Roman"/>
                  <w:sz w:val="20"/>
                  <w:szCs w:val="20"/>
                </w:rPr>
                <w:t xml:space="preserve"> </w:t>
              </w:r>
            </w:ins>
            <w:del w:id="51" w:author="Author">
              <w:r w:rsidRPr="00827FAD" w:rsidDel="00DC68DF">
                <w:rPr>
                  <w:rFonts w:ascii="Times New Roman" w:hAnsi="Times New Roman" w:cs="Times New Roman"/>
                  <w:sz w:val="20"/>
                  <w:szCs w:val="20"/>
                </w:rPr>
                <w:delText xml:space="preserve"> </w:delText>
              </w:r>
            </w:del>
            <w:r w:rsidRPr="00827FAD">
              <w:rPr>
                <w:rFonts w:ascii="Times New Roman" w:hAnsi="Times New Roman" w:cs="Times New Roman"/>
                <w:sz w:val="20"/>
                <w:szCs w:val="20"/>
              </w:rPr>
              <w:t>at the end of the reporting period.</w:t>
            </w:r>
          </w:p>
          <w:p w:rsidR="00520DFA" w:rsidRPr="00827FAD" w:rsidRDefault="00520DFA">
            <w:pPr>
              <w:rPr>
                <w:rFonts w:ascii="Times New Roman" w:hAnsi="Times New Roman" w:cs="Times New Roman"/>
                <w:sz w:val="20"/>
                <w:szCs w:val="20"/>
              </w:rPr>
            </w:pPr>
            <w:r w:rsidRPr="00827FAD">
              <w:rPr>
                <w:rFonts w:ascii="Times New Roman" w:hAnsi="Times New Roman" w:cs="Times New Roman"/>
                <w:sz w:val="20"/>
                <w:szCs w:val="20"/>
              </w:rPr>
              <w:t xml:space="preserve">Includes also </w:t>
            </w:r>
            <w:r>
              <w:rPr>
                <w:rFonts w:ascii="Times New Roman" w:hAnsi="Times New Roman" w:cs="Times New Roman"/>
                <w:sz w:val="20"/>
                <w:szCs w:val="20"/>
              </w:rPr>
              <w:t>rents</w:t>
            </w:r>
            <w:r w:rsidRPr="00827FAD">
              <w:rPr>
                <w:rFonts w:ascii="Times New Roman" w:hAnsi="Times New Roman" w:cs="Times New Roman"/>
                <w:sz w:val="20"/>
                <w:szCs w:val="20"/>
              </w:rPr>
              <w:t xml:space="preserve"> received when the asset is sold or matured</w:t>
            </w:r>
            <w:r>
              <w:rPr>
                <w:rFonts w:ascii="Times New Roman" w:hAnsi="Times New Roman" w:cs="Times New Roman"/>
                <w:sz w:val="20"/>
                <w:szCs w:val="20"/>
              </w:rPr>
              <w:t>.</w:t>
            </w:r>
            <w:r w:rsidR="00FB5948" w:rsidRPr="00827FAD">
              <w:rPr>
                <w:rFonts w:ascii="Times New Roman" w:hAnsi="Times New Roman" w:cs="Times New Roman"/>
                <w:sz w:val="20"/>
                <w:szCs w:val="20"/>
              </w:rPr>
              <w:t xml:space="preserve"> </w:t>
            </w:r>
            <w:r w:rsidR="00FB5948" w:rsidRPr="00827FAD">
              <w:rPr>
                <w:rFonts w:ascii="Times New Roman" w:hAnsi="Times New Roman" w:cs="Times New Roman"/>
                <w:sz w:val="20"/>
                <w:szCs w:val="20"/>
              </w:rPr>
              <w:br/>
            </w:r>
            <w:r w:rsidR="003F6F81" w:rsidRPr="00827FAD">
              <w:rPr>
                <w:rFonts w:ascii="Times New Roman" w:hAnsi="Times New Roman" w:cs="Times New Roman"/>
                <w:sz w:val="20"/>
                <w:szCs w:val="20"/>
              </w:rPr>
              <w:t>Only a</w:t>
            </w:r>
            <w:r w:rsidR="00FB5948" w:rsidRPr="00827FAD">
              <w:rPr>
                <w:rFonts w:ascii="Times New Roman" w:hAnsi="Times New Roman" w:cs="Times New Roman"/>
                <w:sz w:val="20"/>
                <w:szCs w:val="20"/>
              </w:rPr>
              <w:t>pplicable to properties</w:t>
            </w:r>
            <w:r w:rsidR="00802A9F" w:rsidRPr="00827FAD">
              <w:rPr>
                <w:rFonts w:ascii="Times New Roman" w:hAnsi="Times New Roman" w:cs="Times New Roman"/>
                <w:sz w:val="20"/>
                <w:szCs w:val="20"/>
              </w:rPr>
              <w:t>, regardless of the function</w:t>
            </w:r>
            <w:r w:rsidR="00FB5948" w:rsidRPr="00827FAD">
              <w:rPr>
                <w:rFonts w:ascii="Times New Roman" w:hAnsi="Times New Roman" w:cs="Times New Roman"/>
                <w:sz w:val="20"/>
                <w:szCs w:val="20"/>
              </w:rPr>
              <w:t>.</w:t>
            </w:r>
          </w:p>
        </w:tc>
      </w:tr>
      <w:tr w:rsidR="00F216FC" w:rsidRPr="00827FAD" w:rsidTr="00485D09">
        <w:trPr>
          <w:trHeight w:val="1416"/>
        </w:trPr>
        <w:tc>
          <w:tcPr>
            <w:tcW w:w="1094" w:type="dxa"/>
            <w:hideMark/>
          </w:tcPr>
          <w:p w:rsidR="00FB5948" w:rsidRPr="00827FAD" w:rsidRDefault="00463DF9" w:rsidP="009F205F">
            <w:pPr>
              <w:pStyle w:val="NoSpacing"/>
              <w:rPr>
                <w:rFonts w:ascii="Times New Roman" w:hAnsi="Times New Roman" w:cs="Times New Roman"/>
                <w:sz w:val="20"/>
                <w:szCs w:val="20"/>
              </w:rPr>
            </w:pPr>
            <w:r w:rsidRPr="009F205F">
              <w:rPr>
                <w:rFonts w:ascii="Times New Roman" w:hAnsi="Times New Roman" w:cs="Times New Roman"/>
                <w:sz w:val="20"/>
                <w:szCs w:val="20"/>
              </w:rPr>
              <w:t>C</w:t>
            </w:r>
            <w:r w:rsidR="00F91832" w:rsidRPr="009F205F">
              <w:rPr>
                <w:rFonts w:ascii="Times New Roman" w:hAnsi="Times New Roman" w:cs="Times New Roman"/>
                <w:sz w:val="20"/>
                <w:szCs w:val="20"/>
              </w:rPr>
              <w:t>010</w:t>
            </w:r>
            <w:r w:rsidR="00267E67" w:rsidRPr="009F205F">
              <w:rPr>
                <w:rFonts w:ascii="Times New Roman" w:hAnsi="Times New Roman" w:cs="Times New Roman"/>
                <w:sz w:val="20"/>
                <w:szCs w:val="20"/>
              </w:rPr>
              <w:t>0</w:t>
            </w:r>
          </w:p>
          <w:p w:rsidR="008F2D0D" w:rsidRPr="009F205F" w:rsidRDefault="008F2D0D" w:rsidP="009F205F">
            <w:pPr>
              <w:pStyle w:val="NoSpacing"/>
              <w:rPr>
                <w:rFonts w:ascii="Times New Roman" w:hAnsi="Times New Roman" w:cs="Times New Roman"/>
                <w:sz w:val="20"/>
                <w:szCs w:val="20"/>
              </w:rPr>
            </w:pPr>
            <w:r w:rsidRPr="00827FAD">
              <w:rPr>
                <w:rFonts w:ascii="Times New Roman" w:hAnsi="Times New Roman" w:cs="Times New Roman"/>
                <w:sz w:val="20"/>
                <w:szCs w:val="20"/>
              </w:rPr>
              <w:t>(A15)</w:t>
            </w:r>
          </w:p>
        </w:tc>
        <w:tc>
          <w:tcPr>
            <w:tcW w:w="2241" w:type="dxa"/>
            <w:gridSpan w:val="2"/>
            <w:hideMark/>
          </w:tcPr>
          <w:p w:rsidR="00FB5948" w:rsidRPr="00827FAD" w:rsidRDefault="001D0A35">
            <w:pPr>
              <w:rPr>
                <w:rFonts w:ascii="Times New Roman" w:hAnsi="Times New Roman" w:cs="Times New Roman"/>
                <w:sz w:val="20"/>
                <w:szCs w:val="20"/>
              </w:rPr>
            </w:pPr>
            <w:r w:rsidRPr="00827FAD">
              <w:rPr>
                <w:rFonts w:ascii="Times New Roman" w:hAnsi="Times New Roman" w:cs="Times New Roman"/>
                <w:sz w:val="20"/>
                <w:szCs w:val="20"/>
              </w:rPr>
              <w:t>N</w:t>
            </w:r>
            <w:r w:rsidR="00FB5948" w:rsidRPr="00827FAD">
              <w:rPr>
                <w:rFonts w:ascii="Times New Roman" w:hAnsi="Times New Roman" w:cs="Times New Roman"/>
                <w:sz w:val="20"/>
                <w:szCs w:val="20"/>
              </w:rPr>
              <w:t>et gains and losses</w:t>
            </w:r>
          </w:p>
        </w:tc>
        <w:tc>
          <w:tcPr>
            <w:tcW w:w="5907" w:type="dxa"/>
            <w:hideMark/>
          </w:tcPr>
          <w:p w:rsidR="00FB5948" w:rsidRDefault="001D0A35" w:rsidP="009F205F">
            <w:pPr>
              <w:rPr>
                <w:ins w:id="52" w:author="Author"/>
                <w:rFonts w:ascii="Times New Roman" w:hAnsi="Times New Roman" w:cs="Times New Roman"/>
                <w:sz w:val="20"/>
                <w:szCs w:val="20"/>
              </w:rPr>
            </w:pPr>
            <w:r w:rsidRPr="00827FAD">
              <w:rPr>
                <w:rFonts w:ascii="Times New Roman" w:hAnsi="Times New Roman" w:cs="Times New Roman"/>
                <w:sz w:val="20"/>
                <w:szCs w:val="20"/>
              </w:rPr>
              <w:t>N</w:t>
            </w:r>
            <w:r w:rsidR="00FB5948" w:rsidRPr="00827FAD">
              <w:rPr>
                <w:rFonts w:ascii="Times New Roman" w:hAnsi="Times New Roman" w:cs="Times New Roman"/>
                <w:sz w:val="20"/>
                <w:szCs w:val="20"/>
              </w:rPr>
              <w:t xml:space="preserve">et gains and losses resulting from assets sold </w:t>
            </w:r>
            <w:r w:rsidR="003F6F81" w:rsidRPr="00827FAD">
              <w:rPr>
                <w:rFonts w:ascii="Times New Roman" w:hAnsi="Times New Roman" w:cs="Times New Roman"/>
                <w:sz w:val="20"/>
                <w:szCs w:val="20"/>
              </w:rPr>
              <w:t xml:space="preserve">or </w:t>
            </w:r>
            <w:r w:rsidR="00FB5948" w:rsidRPr="00827FAD">
              <w:rPr>
                <w:rFonts w:ascii="Times New Roman" w:hAnsi="Times New Roman" w:cs="Times New Roman"/>
                <w:sz w:val="20"/>
                <w:szCs w:val="20"/>
              </w:rPr>
              <w:t xml:space="preserve">matured during the reporting period. </w:t>
            </w:r>
            <w:r w:rsidR="00FB5948" w:rsidRPr="00827FAD">
              <w:rPr>
                <w:rFonts w:ascii="Times New Roman" w:hAnsi="Times New Roman" w:cs="Times New Roman"/>
                <w:sz w:val="20"/>
                <w:szCs w:val="20"/>
              </w:rPr>
              <w:br/>
              <w:t>The gains and losses are calculated as the difference between selling or maturity value and</w:t>
            </w:r>
            <w:r w:rsidR="00174A1D" w:rsidRPr="009F205F">
              <w:rPr>
                <w:rFonts w:ascii="Times New Roman" w:hAnsi="Times New Roman" w:cs="Times New Roman"/>
                <w:sz w:val="20"/>
                <w:szCs w:val="20"/>
              </w:rPr>
              <w:t xml:space="preserve"> the</w:t>
            </w:r>
            <w:r w:rsidR="00FB5948" w:rsidRPr="00827FAD">
              <w:rPr>
                <w:rFonts w:ascii="Times New Roman" w:hAnsi="Times New Roman" w:cs="Times New Roman"/>
                <w:sz w:val="20"/>
                <w:szCs w:val="20"/>
              </w:rPr>
              <w:t xml:space="preserve"> </w:t>
            </w:r>
            <w:r w:rsidR="003F6F81" w:rsidRPr="00827FAD">
              <w:rPr>
                <w:rFonts w:ascii="Times New Roman" w:hAnsi="Times New Roman" w:cs="Times New Roman"/>
                <w:sz w:val="20"/>
                <w:szCs w:val="20"/>
              </w:rPr>
              <w:t>value according to article 75 of Directive 2009/138/EC</w:t>
            </w:r>
            <w:r w:rsidR="00FB5948" w:rsidRPr="00827FAD">
              <w:rPr>
                <w:rFonts w:ascii="Times New Roman" w:hAnsi="Times New Roman" w:cs="Times New Roman"/>
                <w:sz w:val="20"/>
                <w:szCs w:val="20"/>
              </w:rPr>
              <w:t xml:space="preserve"> at the end of the prior </w:t>
            </w:r>
            <w:r w:rsidR="00274A37" w:rsidRPr="00827FAD">
              <w:rPr>
                <w:rFonts w:ascii="Times New Roman" w:hAnsi="Times New Roman" w:cs="Times New Roman"/>
                <w:sz w:val="20"/>
                <w:szCs w:val="20"/>
              </w:rPr>
              <w:t xml:space="preserve">reporting </w:t>
            </w:r>
            <w:r w:rsidR="00FB5948" w:rsidRPr="00827FAD">
              <w:rPr>
                <w:rFonts w:ascii="Times New Roman" w:hAnsi="Times New Roman" w:cs="Times New Roman"/>
                <w:sz w:val="20"/>
                <w:szCs w:val="20"/>
              </w:rPr>
              <w:t xml:space="preserve">year end (or, in case of </w:t>
            </w:r>
            <w:r w:rsidR="00C25C8F" w:rsidRPr="00827FAD">
              <w:rPr>
                <w:rFonts w:ascii="Times New Roman" w:hAnsi="Times New Roman" w:cs="Times New Roman"/>
                <w:sz w:val="20"/>
                <w:szCs w:val="20"/>
              </w:rPr>
              <w:t xml:space="preserve">assets </w:t>
            </w:r>
            <w:r w:rsidR="00FB5948" w:rsidRPr="00827FAD">
              <w:rPr>
                <w:rFonts w:ascii="Times New Roman" w:hAnsi="Times New Roman" w:cs="Times New Roman"/>
                <w:sz w:val="20"/>
                <w:szCs w:val="20"/>
              </w:rPr>
              <w:t xml:space="preserve">acquired during the reporting period, the acquisition value). </w:t>
            </w:r>
          </w:p>
          <w:p w:rsidR="005F76A9" w:rsidRPr="00827FAD" w:rsidRDefault="005F76A9" w:rsidP="009F205F">
            <w:pPr>
              <w:rPr>
                <w:rFonts w:ascii="Times New Roman" w:hAnsi="Times New Roman" w:cs="Times New Roman"/>
                <w:sz w:val="20"/>
                <w:szCs w:val="20"/>
              </w:rPr>
            </w:pPr>
            <w:ins w:id="53" w:author="Author">
              <w:r>
                <w:rPr>
                  <w:rFonts w:ascii="Times New Roman" w:hAnsi="Times New Roman" w:cs="Times New Roman"/>
                  <w:sz w:val="20"/>
                  <w:szCs w:val="20"/>
                </w:rPr>
                <w:t xml:space="preserve">The net value </w:t>
              </w:r>
              <w:r w:rsidRPr="0061769B">
                <w:rPr>
                  <w:rFonts w:ascii="Times New Roman" w:hAnsi="Times New Roman" w:cs="Times New Roman"/>
                  <w:sz w:val="20"/>
                  <w:szCs w:val="20"/>
                </w:rPr>
                <w:t>c</w:t>
              </w:r>
              <w:r w:rsidRPr="00CD728A">
                <w:rPr>
                  <w:rFonts w:ascii="Times New Roman" w:hAnsi="Times New Roman" w:cs="Times New Roman"/>
                  <w:sz w:val="20"/>
                  <w:szCs w:val="20"/>
                </w:rPr>
                <w:t>an</w:t>
              </w:r>
              <w:r w:rsidRPr="0061769B">
                <w:rPr>
                  <w:rFonts w:ascii="Times New Roman" w:hAnsi="Times New Roman" w:cs="Times New Roman"/>
                  <w:sz w:val="20"/>
                  <w:szCs w:val="20"/>
                </w:rPr>
                <w:t xml:space="preserve"> be positive, negative or zero.</w:t>
              </w:r>
            </w:ins>
          </w:p>
        </w:tc>
      </w:tr>
      <w:tr w:rsidR="00C21A3D" w:rsidRPr="00C21A3D" w:rsidTr="009F205F">
        <w:trPr>
          <w:trHeight w:val="1657"/>
        </w:trPr>
        <w:tc>
          <w:tcPr>
            <w:tcW w:w="1094" w:type="dxa"/>
            <w:hideMark/>
          </w:tcPr>
          <w:p w:rsidR="00F971C2" w:rsidRPr="009F205F" w:rsidRDefault="00F971C2" w:rsidP="00470B03">
            <w:pPr>
              <w:pStyle w:val="NoSpacing"/>
              <w:rPr>
                <w:rFonts w:ascii="Times New Roman" w:hAnsi="Times New Roman" w:cs="Times New Roman"/>
                <w:sz w:val="20"/>
                <w:szCs w:val="20"/>
              </w:rPr>
            </w:pPr>
            <w:r w:rsidRPr="009F205F">
              <w:rPr>
                <w:rFonts w:ascii="Times New Roman" w:hAnsi="Times New Roman" w:cs="Times New Roman"/>
                <w:sz w:val="20"/>
                <w:szCs w:val="20"/>
              </w:rPr>
              <w:t>C0110</w:t>
            </w:r>
          </w:p>
        </w:tc>
        <w:tc>
          <w:tcPr>
            <w:tcW w:w="2241" w:type="dxa"/>
            <w:gridSpan w:val="2"/>
            <w:hideMark/>
          </w:tcPr>
          <w:p w:rsidR="00F971C2" w:rsidRPr="009F205F" w:rsidRDefault="00F971C2" w:rsidP="00470B03">
            <w:pPr>
              <w:rPr>
                <w:rFonts w:ascii="Times New Roman" w:hAnsi="Times New Roman" w:cs="Times New Roman"/>
                <w:sz w:val="20"/>
                <w:szCs w:val="20"/>
              </w:rPr>
            </w:pPr>
            <w:r w:rsidRPr="009F205F">
              <w:rPr>
                <w:rFonts w:ascii="Times New Roman" w:hAnsi="Times New Roman" w:cs="Times New Roman"/>
                <w:sz w:val="20"/>
                <w:szCs w:val="20"/>
              </w:rPr>
              <w:t>Unrealised gains and losses</w:t>
            </w:r>
          </w:p>
        </w:tc>
        <w:tc>
          <w:tcPr>
            <w:tcW w:w="5907" w:type="dxa"/>
            <w:hideMark/>
          </w:tcPr>
          <w:p w:rsidR="009F205F" w:rsidRDefault="00F971C2" w:rsidP="009F205F">
            <w:pPr>
              <w:jc w:val="both"/>
              <w:rPr>
                <w:rFonts w:ascii="Times New Roman" w:hAnsi="Times New Roman" w:cs="Times New Roman"/>
                <w:sz w:val="20"/>
                <w:szCs w:val="20"/>
              </w:rPr>
            </w:pPr>
            <w:r w:rsidRPr="009F205F">
              <w:rPr>
                <w:rFonts w:ascii="Times New Roman" w:hAnsi="Times New Roman" w:cs="Times New Roman"/>
                <w:sz w:val="20"/>
                <w:szCs w:val="20"/>
              </w:rPr>
              <w:t xml:space="preserve">Unrealised gains and losses resulting from assets not sold </w:t>
            </w:r>
            <w:r w:rsidR="00276F5F" w:rsidRPr="009F205F">
              <w:rPr>
                <w:rFonts w:ascii="Times New Roman" w:hAnsi="Times New Roman" w:cs="Times New Roman"/>
                <w:sz w:val="20"/>
                <w:szCs w:val="20"/>
              </w:rPr>
              <w:t>n</w:t>
            </w:r>
            <w:r w:rsidRPr="009F205F">
              <w:rPr>
                <w:rFonts w:ascii="Times New Roman" w:hAnsi="Times New Roman" w:cs="Times New Roman"/>
                <w:sz w:val="20"/>
                <w:szCs w:val="20"/>
              </w:rPr>
              <w:t>or matured during the reporting period.</w:t>
            </w:r>
          </w:p>
          <w:p w:rsidR="00F971C2" w:rsidRDefault="00F971C2" w:rsidP="009F205F">
            <w:pPr>
              <w:jc w:val="both"/>
              <w:rPr>
                <w:ins w:id="54" w:author="Author"/>
                <w:rFonts w:ascii="Times New Roman" w:hAnsi="Times New Roman" w:cs="Times New Roman"/>
                <w:sz w:val="20"/>
                <w:szCs w:val="20"/>
              </w:rPr>
            </w:pPr>
            <w:r w:rsidRPr="009F205F">
              <w:rPr>
                <w:rFonts w:ascii="Times New Roman" w:hAnsi="Times New Roman" w:cs="Times New Roman"/>
                <w:sz w:val="20"/>
                <w:szCs w:val="20"/>
              </w:rPr>
              <w:t xml:space="preserve">The unrealised gains and losses are calculated as the difference between the value according to article 75 of Directive 2009/138/EC at the end of the reporting </w:t>
            </w:r>
            <w:r w:rsidR="00DE77D7" w:rsidRPr="009F205F">
              <w:rPr>
                <w:rFonts w:ascii="Times New Roman" w:hAnsi="Times New Roman" w:cs="Times New Roman"/>
                <w:sz w:val="20"/>
                <w:szCs w:val="20"/>
              </w:rPr>
              <w:t xml:space="preserve">year </w:t>
            </w:r>
            <w:r w:rsidRPr="009F205F">
              <w:rPr>
                <w:rFonts w:ascii="Times New Roman" w:hAnsi="Times New Roman" w:cs="Times New Roman"/>
                <w:sz w:val="20"/>
                <w:szCs w:val="20"/>
              </w:rPr>
              <w:t xml:space="preserve">end and the value according to article 75 of Directive 2009/138/EC at the end of the prior reporting year end (or, in case of assets acquired during the reporting period, the acquisition value). </w:t>
            </w:r>
          </w:p>
          <w:p w:rsidR="005F76A9" w:rsidRPr="009F205F" w:rsidRDefault="005F76A9" w:rsidP="009F205F">
            <w:pPr>
              <w:jc w:val="both"/>
              <w:rPr>
                <w:rFonts w:ascii="Times New Roman" w:hAnsi="Times New Roman" w:cs="Times New Roman"/>
                <w:sz w:val="20"/>
                <w:szCs w:val="20"/>
              </w:rPr>
            </w:pPr>
            <w:ins w:id="55" w:author="Author">
              <w:r>
                <w:rPr>
                  <w:rFonts w:ascii="Times New Roman" w:hAnsi="Times New Roman" w:cs="Times New Roman"/>
                  <w:sz w:val="20"/>
                  <w:szCs w:val="20"/>
                </w:rPr>
                <w:t xml:space="preserve">The net value </w:t>
              </w:r>
              <w:r w:rsidRPr="0061769B">
                <w:rPr>
                  <w:rFonts w:ascii="Times New Roman" w:hAnsi="Times New Roman" w:cs="Times New Roman"/>
                  <w:sz w:val="20"/>
                  <w:szCs w:val="20"/>
                </w:rPr>
                <w:t>c</w:t>
              </w:r>
              <w:r w:rsidRPr="00CD728A">
                <w:rPr>
                  <w:rFonts w:ascii="Times New Roman" w:hAnsi="Times New Roman" w:cs="Times New Roman"/>
                  <w:sz w:val="20"/>
                  <w:szCs w:val="20"/>
                </w:rPr>
                <w:t>an</w:t>
              </w:r>
              <w:r w:rsidRPr="0061769B">
                <w:rPr>
                  <w:rFonts w:ascii="Times New Roman" w:hAnsi="Times New Roman" w:cs="Times New Roman"/>
                  <w:sz w:val="20"/>
                  <w:szCs w:val="20"/>
                </w:rPr>
                <w:t xml:space="preserve"> be positive, negative or zero.</w:t>
              </w:r>
            </w:ins>
          </w:p>
        </w:tc>
      </w:tr>
    </w:tbl>
    <w:p w:rsidR="009025BF" w:rsidRPr="00827FAD" w:rsidRDefault="009025BF">
      <w:pPr>
        <w:rPr>
          <w:rFonts w:ascii="Times New Roman" w:hAnsi="Times New Roman" w:cs="Times New Roman"/>
          <w:sz w:val="20"/>
          <w:szCs w:val="20"/>
        </w:rPr>
      </w:pPr>
    </w:p>
    <w:p w:rsidR="009025BF" w:rsidRPr="00827FAD" w:rsidRDefault="009025BF">
      <w:pPr>
        <w:rPr>
          <w:rFonts w:ascii="Times New Roman" w:hAnsi="Times New Roman" w:cs="Times New Roman"/>
          <w:sz w:val="20"/>
          <w:szCs w:val="20"/>
        </w:rPr>
      </w:pPr>
    </w:p>
    <w:sectPr w:rsidR="009025BF" w:rsidRPr="00827F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5948"/>
    <w:rsid w:val="00067BE6"/>
    <w:rsid w:val="00072A8B"/>
    <w:rsid w:val="00074424"/>
    <w:rsid w:val="000A37FF"/>
    <w:rsid w:val="000A7473"/>
    <w:rsid w:val="000D3AB9"/>
    <w:rsid w:val="00105DB1"/>
    <w:rsid w:val="00174A1D"/>
    <w:rsid w:val="001858E0"/>
    <w:rsid w:val="001A7774"/>
    <w:rsid w:val="001C7FF3"/>
    <w:rsid w:val="001D0A35"/>
    <w:rsid w:val="00206B34"/>
    <w:rsid w:val="00267E67"/>
    <w:rsid w:val="00274A37"/>
    <w:rsid w:val="00276F5F"/>
    <w:rsid w:val="00280B95"/>
    <w:rsid w:val="002B14F7"/>
    <w:rsid w:val="002D2381"/>
    <w:rsid w:val="002F009D"/>
    <w:rsid w:val="00345C36"/>
    <w:rsid w:val="0035697F"/>
    <w:rsid w:val="003F6F81"/>
    <w:rsid w:val="004270C8"/>
    <w:rsid w:val="00463DF9"/>
    <w:rsid w:val="00485D09"/>
    <w:rsid w:val="004C669B"/>
    <w:rsid w:val="00507ACA"/>
    <w:rsid w:val="00520DFA"/>
    <w:rsid w:val="0053495E"/>
    <w:rsid w:val="005652FC"/>
    <w:rsid w:val="005E61F9"/>
    <w:rsid w:val="005F76A9"/>
    <w:rsid w:val="00655C14"/>
    <w:rsid w:val="00656EC0"/>
    <w:rsid w:val="00662EF4"/>
    <w:rsid w:val="0068337B"/>
    <w:rsid w:val="006D5C8D"/>
    <w:rsid w:val="006F5D1D"/>
    <w:rsid w:val="007451D5"/>
    <w:rsid w:val="00762C0F"/>
    <w:rsid w:val="007F32B8"/>
    <w:rsid w:val="00802A9F"/>
    <w:rsid w:val="00827FAD"/>
    <w:rsid w:val="00850342"/>
    <w:rsid w:val="008A7AB8"/>
    <w:rsid w:val="008C0140"/>
    <w:rsid w:val="008D6E47"/>
    <w:rsid w:val="008F2D0D"/>
    <w:rsid w:val="009025BF"/>
    <w:rsid w:val="009350D6"/>
    <w:rsid w:val="00951681"/>
    <w:rsid w:val="00984C9F"/>
    <w:rsid w:val="009951A2"/>
    <w:rsid w:val="009A3BA7"/>
    <w:rsid w:val="009F205F"/>
    <w:rsid w:val="00A16F09"/>
    <w:rsid w:val="00A71169"/>
    <w:rsid w:val="00A852F4"/>
    <w:rsid w:val="00A87DD0"/>
    <w:rsid w:val="00AA7CEC"/>
    <w:rsid w:val="00AC5DF1"/>
    <w:rsid w:val="00AF1DE0"/>
    <w:rsid w:val="00B47AB7"/>
    <w:rsid w:val="00B60E72"/>
    <w:rsid w:val="00B778B5"/>
    <w:rsid w:val="00BB7862"/>
    <w:rsid w:val="00C21A3D"/>
    <w:rsid w:val="00C25C8F"/>
    <w:rsid w:val="00C4546E"/>
    <w:rsid w:val="00C71509"/>
    <w:rsid w:val="00CF6D36"/>
    <w:rsid w:val="00DA67E2"/>
    <w:rsid w:val="00DC68DF"/>
    <w:rsid w:val="00DE77D7"/>
    <w:rsid w:val="00E10A46"/>
    <w:rsid w:val="00E1538D"/>
    <w:rsid w:val="00E2660F"/>
    <w:rsid w:val="00E301FE"/>
    <w:rsid w:val="00E43B43"/>
    <w:rsid w:val="00E85351"/>
    <w:rsid w:val="00EC0401"/>
    <w:rsid w:val="00F216FC"/>
    <w:rsid w:val="00F40180"/>
    <w:rsid w:val="00F500A2"/>
    <w:rsid w:val="00F64D0A"/>
    <w:rsid w:val="00F91832"/>
    <w:rsid w:val="00F971C2"/>
    <w:rsid w:val="00FB59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59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C7F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FF3"/>
    <w:rPr>
      <w:rFonts w:ascii="Tahoma" w:hAnsi="Tahoma" w:cs="Tahoma"/>
      <w:sz w:val="16"/>
      <w:szCs w:val="16"/>
    </w:rPr>
  </w:style>
  <w:style w:type="character" w:styleId="CommentReference">
    <w:name w:val="annotation reference"/>
    <w:basedOn w:val="DefaultParagraphFont"/>
    <w:uiPriority w:val="99"/>
    <w:semiHidden/>
    <w:unhideWhenUsed/>
    <w:rsid w:val="003F6F81"/>
    <w:rPr>
      <w:sz w:val="16"/>
      <w:szCs w:val="16"/>
    </w:rPr>
  </w:style>
  <w:style w:type="paragraph" w:styleId="CommentText">
    <w:name w:val="annotation text"/>
    <w:basedOn w:val="Normal"/>
    <w:link w:val="CommentTextChar"/>
    <w:uiPriority w:val="99"/>
    <w:semiHidden/>
    <w:unhideWhenUsed/>
    <w:rsid w:val="003F6F81"/>
    <w:pPr>
      <w:spacing w:line="240" w:lineRule="auto"/>
    </w:pPr>
    <w:rPr>
      <w:sz w:val="20"/>
      <w:szCs w:val="20"/>
    </w:rPr>
  </w:style>
  <w:style w:type="character" w:customStyle="1" w:styleId="CommentTextChar">
    <w:name w:val="Comment Text Char"/>
    <w:basedOn w:val="DefaultParagraphFont"/>
    <w:link w:val="CommentText"/>
    <w:uiPriority w:val="99"/>
    <w:semiHidden/>
    <w:rsid w:val="003F6F81"/>
    <w:rPr>
      <w:sz w:val="20"/>
      <w:szCs w:val="20"/>
    </w:rPr>
  </w:style>
  <w:style w:type="paragraph" w:styleId="CommentSubject">
    <w:name w:val="annotation subject"/>
    <w:basedOn w:val="CommentText"/>
    <w:next w:val="CommentText"/>
    <w:link w:val="CommentSubjectChar"/>
    <w:uiPriority w:val="99"/>
    <w:semiHidden/>
    <w:unhideWhenUsed/>
    <w:rsid w:val="003F6F81"/>
    <w:rPr>
      <w:b/>
      <w:bCs/>
    </w:rPr>
  </w:style>
  <w:style w:type="character" w:customStyle="1" w:styleId="CommentSubjectChar">
    <w:name w:val="Comment Subject Char"/>
    <w:basedOn w:val="CommentTextChar"/>
    <w:link w:val="CommentSubject"/>
    <w:uiPriority w:val="99"/>
    <w:semiHidden/>
    <w:rsid w:val="003F6F81"/>
    <w:rPr>
      <w:b/>
      <w:bCs/>
      <w:sz w:val="20"/>
      <w:szCs w:val="20"/>
    </w:rPr>
  </w:style>
  <w:style w:type="paragraph" w:styleId="Revision">
    <w:name w:val="Revision"/>
    <w:hidden/>
    <w:uiPriority w:val="99"/>
    <w:semiHidden/>
    <w:rsid w:val="009025BF"/>
    <w:pPr>
      <w:spacing w:after="0" w:line="240" w:lineRule="auto"/>
    </w:pPr>
  </w:style>
  <w:style w:type="paragraph" w:styleId="NoSpacing">
    <w:name w:val="No Spacing"/>
    <w:uiPriority w:val="1"/>
    <w:qFormat/>
    <w:rsid w:val="00E1538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59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C7F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FF3"/>
    <w:rPr>
      <w:rFonts w:ascii="Tahoma" w:hAnsi="Tahoma" w:cs="Tahoma"/>
      <w:sz w:val="16"/>
      <w:szCs w:val="16"/>
    </w:rPr>
  </w:style>
  <w:style w:type="character" w:styleId="CommentReference">
    <w:name w:val="annotation reference"/>
    <w:basedOn w:val="DefaultParagraphFont"/>
    <w:uiPriority w:val="99"/>
    <w:semiHidden/>
    <w:unhideWhenUsed/>
    <w:rsid w:val="003F6F81"/>
    <w:rPr>
      <w:sz w:val="16"/>
      <w:szCs w:val="16"/>
    </w:rPr>
  </w:style>
  <w:style w:type="paragraph" w:styleId="CommentText">
    <w:name w:val="annotation text"/>
    <w:basedOn w:val="Normal"/>
    <w:link w:val="CommentTextChar"/>
    <w:uiPriority w:val="99"/>
    <w:semiHidden/>
    <w:unhideWhenUsed/>
    <w:rsid w:val="003F6F81"/>
    <w:pPr>
      <w:spacing w:line="240" w:lineRule="auto"/>
    </w:pPr>
    <w:rPr>
      <w:sz w:val="20"/>
      <w:szCs w:val="20"/>
    </w:rPr>
  </w:style>
  <w:style w:type="character" w:customStyle="1" w:styleId="CommentTextChar">
    <w:name w:val="Comment Text Char"/>
    <w:basedOn w:val="DefaultParagraphFont"/>
    <w:link w:val="CommentText"/>
    <w:uiPriority w:val="99"/>
    <w:semiHidden/>
    <w:rsid w:val="003F6F81"/>
    <w:rPr>
      <w:sz w:val="20"/>
      <w:szCs w:val="20"/>
    </w:rPr>
  </w:style>
  <w:style w:type="paragraph" w:styleId="CommentSubject">
    <w:name w:val="annotation subject"/>
    <w:basedOn w:val="CommentText"/>
    <w:next w:val="CommentText"/>
    <w:link w:val="CommentSubjectChar"/>
    <w:uiPriority w:val="99"/>
    <w:semiHidden/>
    <w:unhideWhenUsed/>
    <w:rsid w:val="003F6F81"/>
    <w:rPr>
      <w:b/>
      <w:bCs/>
    </w:rPr>
  </w:style>
  <w:style w:type="character" w:customStyle="1" w:styleId="CommentSubjectChar">
    <w:name w:val="Comment Subject Char"/>
    <w:basedOn w:val="CommentTextChar"/>
    <w:link w:val="CommentSubject"/>
    <w:uiPriority w:val="99"/>
    <w:semiHidden/>
    <w:rsid w:val="003F6F81"/>
    <w:rPr>
      <w:b/>
      <w:bCs/>
      <w:sz w:val="20"/>
      <w:szCs w:val="20"/>
    </w:rPr>
  </w:style>
  <w:style w:type="paragraph" w:styleId="Revision">
    <w:name w:val="Revision"/>
    <w:hidden/>
    <w:uiPriority w:val="99"/>
    <w:semiHidden/>
    <w:rsid w:val="009025BF"/>
    <w:pPr>
      <w:spacing w:after="0" w:line="240" w:lineRule="auto"/>
    </w:pPr>
  </w:style>
  <w:style w:type="paragraph" w:styleId="NoSpacing">
    <w:name w:val="No Spacing"/>
    <w:uiPriority w:val="1"/>
    <w:qFormat/>
    <w:rsid w:val="00E153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6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D74A5FC5-867D-4A2A-9E6F-F8C5D23EB57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1431</Words>
  <Characters>8157</Characters>
  <Application>Microsoft Office Word</Application>
  <DocSecurity>0</DocSecurity>
  <Lines>67</Lines>
  <Paragraphs>19</Paragraphs>
  <ScaleCrop>false</ScaleCrop>
  <Company/>
  <LinksUpToDate>false</LinksUpToDate>
  <CharactersWithSpaces>9569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2015-07-02T20:58:00Z</dcterms:created>
  <dcterms:modified xsi:type="dcterms:W3CDTF">2015-07-02T20:58:00Z</dcterms:modified>
</cp:coreProperties>
</file>